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Pr="00563B09" w:rsidRDefault="00B22241" w:rsidP="002404D7">
      <w:pPr>
        <w:spacing w:after="0" w:line="240" w:lineRule="auto"/>
        <w:jc w:val="both"/>
        <w:rPr>
          <w:rFonts w:ascii="Tahoma" w:hAnsi="Tahoma" w:cs="Tahoma"/>
          <w:b/>
          <w:color w:val="365F91"/>
        </w:rPr>
      </w:pPr>
    </w:p>
    <w:p w:rsidR="00195B3C" w:rsidRPr="00563B09" w:rsidRDefault="00195B3C" w:rsidP="00FB5F82">
      <w:pPr>
        <w:spacing w:after="0" w:line="240" w:lineRule="auto"/>
        <w:jc w:val="center"/>
        <w:rPr>
          <w:rFonts w:ascii="Tahoma" w:hAnsi="Tahoma" w:cs="Tahoma"/>
          <w:b/>
          <w:color w:val="365F91"/>
        </w:rPr>
      </w:pPr>
      <w:r w:rsidRPr="00563B09">
        <w:rPr>
          <w:rFonts w:ascii="Tahoma" w:hAnsi="Tahoma" w:cs="Tahoma"/>
          <w:b/>
          <w:color w:val="365F91"/>
        </w:rPr>
        <w:t>EMPRESA NACIONAL DE TELECOMUNICACIONES</w:t>
      </w:r>
    </w:p>
    <w:p w:rsidR="00195B3C" w:rsidRPr="00563B09" w:rsidRDefault="003648CB" w:rsidP="00FB5F82">
      <w:pPr>
        <w:spacing w:after="0" w:line="240" w:lineRule="auto"/>
        <w:jc w:val="center"/>
        <w:rPr>
          <w:rFonts w:ascii="Tahoma" w:hAnsi="Tahoma" w:cs="Tahoma"/>
          <w:b/>
          <w:color w:val="365F91"/>
        </w:rPr>
      </w:pPr>
      <w:r w:rsidRPr="00563B09">
        <w:rPr>
          <w:rFonts w:ascii="Tahoma" w:hAnsi="Tahoma" w:cs="Tahoma"/>
          <w:b/>
          <w:color w:val="365F91"/>
        </w:rPr>
        <w:t>Entel</w:t>
      </w:r>
      <w:r w:rsidR="00195B3C" w:rsidRPr="00563B09">
        <w:rPr>
          <w:rFonts w:ascii="Tahoma" w:hAnsi="Tahoma" w:cs="Tahoma"/>
          <w:b/>
          <w:color w:val="365F91"/>
        </w:rPr>
        <w:t xml:space="preserve"> S.A.</w:t>
      </w:r>
      <w:r w:rsidR="007478D3">
        <w:rPr>
          <w:rFonts w:ascii="Tahoma" w:hAnsi="Tahoma" w:cs="Tahoma"/>
          <w:b/>
          <w:color w:val="365F91"/>
        </w:rPr>
        <w:t xml:space="preserve"> </w:t>
      </w:r>
    </w:p>
    <w:p w:rsidR="00371E0C" w:rsidRPr="00563B09" w:rsidRDefault="00371E0C" w:rsidP="002404D7">
      <w:pPr>
        <w:spacing w:after="0" w:line="240" w:lineRule="auto"/>
        <w:jc w:val="both"/>
        <w:rPr>
          <w:rFonts w:ascii="Tahoma" w:hAnsi="Tahoma" w:cs="Tahoma"/>
          <w:b/>
          <w:color w:val="365F91"/>
        </w:rPr>
      </w:pPr>
    </w:p>
    <w:p w:rsidR="00371E0C" w:rsidRPr="00563B09" w:rsidRDefault="00371E0C" w:rsidP="002404D7">
      <w:pPr>
        <w:spacing w:after="0" w:line="240" w:lineRule="auto"/>
        <w:jc w:val="both"/>
        <w:rPr>
          <w:rFonts w:ascii="Tahoma" w:hAnsi="Tahoma" w:cs="Tahoma"/>
          <w:b/>
          <w:color w:val="365F91"/>
        </w:rPr>
      </w:pPr>
    </w:p>
    <w:p w:rsidR="00371E0C" w:rsidRPr="00563B09" w:rsidRDefault="00371E0C" w:rsidP="002404D7">
      <w:pPr>
        <w:spacing w:after="0" w:line="240" w:lineRule="auto"/>
        <w:jc w:val="both"/>
        <w:rPr>
          <w:rFonts w:ascii="Tahoma" w:hAnsi="Tahoma" w:cs="Tahoma"/>
          <w:b/>
          <w:color w:val="365F91"/>
        </w:rPr>
      </w:pPr>
    </w:p>
    <w:p w:rsidR="00B22241" w:rsidRPr="00563B09" w:rsidRDefault="00B22241" w:rsidP="002404D7">
      <w:pPr>
        <w:spacing w:after="0" w:line="240" w:lineRule="auto"/>
        <w:jc w:val="both"/>
        <w:rPr>
          <w:rFonts w:ascii="Tahoma" w:hAnsi="Tahoma" w:cs="Tahoma"/>
          <w:b/>
          <w:color w:val="365F91"/>
        </w:rPr>
      </w:pPr>
    </w:p>
    <w:p w:rsidR="00371E0C" w:rsidRPr="00563B09" w:rsidRDefault="00371E0C" w:rsidP="002404D7">
      <w:pPr>
        <w:spacing w:after="0" w:line="240" w:lineRule="auto"/>
        <w:jc w:val="both"/>
        <w:rPr>
          <w:rFonts w:ascii="Tahoma" w:hAnsi="Tahoma" w:cs="Tahoma"/>
          <w:b/>
          <w:color w:val="365F91"/>
        </w:rPr>
      </w:pPr>
    </w:p>
    <w:p w:rsidR="00157861" w:rsidRPr="00563B09" w:rsidRDefault="00DC5E8A" w:rsidP="002404D7">
      <w:pPr>
        <w:spacing w:after="0" w:line="240" w:lineRule="auto"/>
        <w:jc w:val="both"/>
        <w:rPr>
          <w:rFonts w:ascii="Tahoma" w:hAnsi="Tahoma" w:cs="Tahoma"/>
          <w:snapToGrid w:val="0"/>
          <w:color w:val="365F91"/>
        </w:rPr>
      </w:pPr>
      <w:r>
        <w:rPr>
          <w:noProof/>
          <w:color w:val="365F91"/>
          <w:lang w:val="es-BO" w:eastAsia="es-BO" w:bidi="ar-SA"/>
        </w:rPr>
        <w:drawing>
          <wp:anchor distT="0" distB="0" distL="114300" distR="114300" simplePos="0" relativeHeight="251657728" behindDoc="0" locked="0" layoutInCell="1" allowOverlap="1" wp14:anchorId="6CCA60E6" wp14:editId="2AF439B6">
            <wp:simplePos x="0" y="0"/>
            <wp:positionH relativeFrom="column">
              <wp:posOffset>1396365</wp:posOffset>
            </wp:positionH>
            <wp:positionV relativeFrom="paragraph">
              <wp:posOffset>25400</wp:posOffset>
            </wp:positionV>
            <wp:extent cx="3326130" cy="2245360"/>
            <wp:effectExtent l="0" t="0" r="7620" b="254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157861" w:rsidRPr="00563B09" w:rsidRDefault="0015786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B22241" w:rsidRPr="00563B09" w:rsidRDefault="00B22241" w:rsidP="002404D7">
      <w:pPr>
        <w:spacing w:after="0" w:line="240" w:lineRule="auto"/>
        <w:jc w:val="both"/>
        <w:rPr>
          <w:rFonts w:ascii="Tahoma" w:hAnsi="Tahoma" w:cs="Tahoma"/>
          <w:snapToGrid w:val="0"/>
          <w:color w:val="365F91"/>
        </w:rPr>
      </w:pPr>
    </w:p>
    <w:p w:rsidR="00F01617" w:rsidRPr="00563B09" w:rsidRDefault="00116B00" w:rsidP="000E4986">
      <w:pPr>
        <w:spacing w:after="0" w:line="240" w:lineRule="auto"/>
        <w:jc w:val="center"/>
        <w:rPr>
          <w:rFonts w:ascii="Tahoma" w:hAnsi="Tahoma" w:cs="Tahoma"/>
          <w:b/>
          <w:color w:val="365F91"/>
        </w:rPr>
      </w:pPr>
      <w:r w:rsidRPr="00563B09">
        <w:rPr>
          <w:rFonts w:ascii="Tahoma" w:hAnsi="Tahoma" w:cs="Tahoma"/>
          <w:b/>
          <w:color w:val="365F91"/>
        </w:rPr>
        <w:t>ESPECIFICACIONES TÉCNICAS</w:t>
      </w:r>
    </w:p>
    <w:p w:rsidR="00165AF8" w:rsidRPr="00563B09" w:rsidRDefault="00165AF8" w:rsidP="002404D7">
      <w:pPr>
        <w:spacing w:after="0" w:line="240" w:lineRule="auto"/>
        <w:jc w:val="both"/>
        <w:rPr>
          <w:rFonts w:ascii="Tahoma" w:hAnsi="Tahoma" w:cs="Tahoma"/>
          <w:color w:val="365F91"/>
        </w:rPr>
      </w:pPr>
    </w:p>
    <w:p w:rsidR="00195B3C" w:rsidRPr="00563B09" w:rsidRDefault="00195B3C" w:rsidP="002404D7">
      <w:pPr>
        <w:spacing w:after="0" w:line="240" w:lineRule="auto"/>
        <w:jc w:val="both"/>
        <w:rPr>
          <w:rFonts w:ascii="Tahoma" w:hAnsi="Tahoma" w:cs="Tahoma"/>
          <w:color w:val="365F91"/>
        </w:rPr>
      </w:pPr>
    </w:p>
    <w:p w:rsidR="00195B3C" w:rsidRPr="00563B09" w:rsidRDefault="00195B3C" w:rsidP="002404D7">
      <w:pPr>
        <w:spacing w:after="0" w:line="240" w:lineRule="auto"/>
        <w:jc w:val="both"/>
        <w:rPr>
          <w:rFonts w:ascii="Tahoma" w:hAnsi="Tahoma" w:cs="Tahoma"/>
          <w:color w:val="365F91"/>
        </w:rPr>
      </w:pPr>
    </w:p>
    <w:p w:rsidR="00195B3C" w:rsidRPr="00563B09" w:rsidRDefault="00195B3C" w:rsidP="002404D7">
      <w:pPr>
        <w:spacing w:after="0" w:line="240" w:lineRule="auto"/>
        <w:jc w:val="both"/>
        <w:rPr>
          <w:rFonts w:ascii="Tahoma" w:hAnsi="Tahoma" w:cs="Tahoma"/>
          <w:color w:val="365F91"/>
        </w:rPr>
      </w:pPr>
    </w:p>
    <w:p w:rsidR="00195B3C" w:rsidRPr="00563B09" w:rsidRDefault="00195B3C" w:rsidP="002404D7">
      <w:pPr>
        <w:spacing w:after="0" w:line="240" w:lineRule="auto"/>
        <w:jc w:val="both"/>
        <w:rPr>
          <w:rFonts w:ascii="Tahoma" w:hAnsi="Tahoma" w:cs="Tahoma"/>
          <w:b/>
          <w:color w:val="365F91"/>
        </w:rPr>
      </w:pPr>
    </w:p>
    <w:p w:rsidR="00195B3C" w:rsidRPr="00563B09" w:rsidRDefault="00195B3C" w:rsidP="002404D7">
      <w:pPr>
        <w:spacing w:after="0" w:line="240" w:lineRule="auto"/>
        <w:jc w:val="both"/>
        <w:rPr>
          <w:rFonts w:ascii="Tahoma" w:hAnsi="Tahoma" w:cs="Tahoma"/>
          <w:b/>
          <w:color w:val="365F91"/>
        </w:rPr>
      </w:pPr>
    </w:p>
    <w:p w:rsidR="00157861" w:rsidRPr="00563B09" w:rsidRDefault="00157861" w:rsidP="002404D7">
      <w:pPr>
        <w:spacing w:after="0" w:line="240" w:lineRule="auto"/>
        <w:jc w:val="both"/>
        <w:rPr>
          <w:rFonts w:ascii="Tahoma" w:hAnsi="Tahoma" w:cs="Tahoma"/>
          <w:b/>
          <w:color w:val="365F91"/>
        </w:rPr>
      </w:pPr>
    </w:p>
    <w:p w:rsidR="00157861" w:rsidRPr="00563B09" w:rsidRDefault="00157861" w:rsidP="002404D7">
      <w:pPr>
        <w:spacing w:after="0" w:line="240" w:lineRule="auto"/>
        <w:jc w:val="both"/>
        <w:rPr>
          <w:rFonts w:ascii="Tahoma" w:hAnsi="Tahoma" w:cs="Tahoma"/>
          <w:b/>
          <w:color w:val="365F91"/>
        </w:rPr>
      </w:pPr>
    </w:p>
    <w:p w:rsidR="00157861" w:rsidRPr="00563B09" w:rsidRDefault="00157861" w:rsidP="002404D7">
      <w:pPr>
        <w:spacing w:after="0" w:line="240" w:lineRule="auto"/>
        <w:jc w:val="both"/>
        <w:rPr>
          <w:rFonts w:ascii="Tahoma" w:hAnsi="Tahoma" w:cs="Tahoma"/>
          <w:b/>
          <w:color w:val="365F91"/>
        </w:rPr>
      </w:pPr>
    </w:p>
    <w:p w:rsidR="00157861" w:rsidRPr="00563B09" w:rsidRDefault="00157861" w:rsidP="002404D7">
      <w:pPr>
        <w:spacing w:after="0" w:line="240" w:lineRule="auto"/>
        <w:jc w:val="both"/>
        <w:rPr>
          <w:rFonts w:ascii="Tahoma" w:hAnsi="Tahoma" w:cs="Tahoma"/>
          <w:b/>
          <w:color w:val="365F91"/>
        </w:rPr>
      </w:pPr>
    </w:p>
    <w:p w:rsidR="00157861" w:rsidRPr="00563B09" w:rsidRDefault="00157861" w:rsidP="002404D7">
      <w:pPr>
        <w:spacing w:after="0" w:line="240" w:lineRule="auto"/>
        <w:jc w:val="both"/>
        <w:rPr>
          <w:rFonts w:ascii="Tahoma" w:hAnsi="Tahoma" w:cs="Tahoma"/>
          <w:b/>
          <w:color w:val="365F91"/>
        </w:rPr>
      </w:pPr>
    </w:p>
    <w:p w:rsidR="00195B3C" w:rsidRPr="00563B09" w:rsidRDefault="00195B3C" w:rsidP="002404D7">
      <w:pPr>
        <w:spacing w:after="0" w:line="240" w:lineRule="auto"/>
        <w:jc w:val="both"/>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563B09"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263A1" w:rsidRPr="002263A1" w:rsidRDefault="00974BE5" w:rsidP="007914A9">
            <w:pPr>
              <w:spacing w:after="0" w:line="240" w:lineRule="auto"/>
              <w:jc w:val="center"/>
              <w:rPr>
                <w:rFonts w:ascii="Tahoma" w:hAnsi="Tahoma" w:cs="Tahoma"/>
                <w:b/>
                <w:color w:val="365F91"/>
              </w:rPr>
            </w:pPr>
            <w:r>
              <w:rPr>
                <w:rFonts w:ascii="Tahoma" w:hAnsi="Tahoma" w:cs="Tahoma"/>
                <w:b/>
                <w:color w:val="365F91"/>
              </w:rPr>
              <w:t>COTIZACION SIMPLE N°</w:t>
            </w:r>
            <w:r w:rsidR="004F0C60" w:rsidRPr="00563B09">
              <w:rPr>
                <w:rFonts w:ascii="Tahoma" w:hAnsi="Tahoma" w:cs="Tahoma"/>
                <w:b/>
                <w:color w:val="365F91"/>
              </w:rPr>
              <w:t xml:space="preserve"> </w:t>
            </w:r>
            <w:r>
              <w:rPr>
                <w:rFonts w:ascii="Tahoma" w:hAnsi="Tahoma" w:cs="Tahoma"/>
                <w:b/>
                <w:color w:val="365F91"/>
              </w:rPr>
              <w:t>00</w:t>
            </w:r>
            <w:r w:rsidR="007914A9">
              <w:rPr>
                <w:rFonts w:ascii="Tahoma" w:hAnsi="Tahoma" w:cs="Tahoma"/>
                <w:b/>
                <w:color w:val="365F91"/>
              </w:rPr>
              <w:t>14</w:t>
            </w:r>
            <w:r w:rsidR="004F0C60" w:rsidRPr="00563B09">
              <w:rPr>
                <w:rFonts w:ascii="Tahoma" w:hAnsi="Tahoma" w:cs="Tahoma"/>
                <w:b/>
                <w:color w:val="365F91"/>
              </w:rPr>
              <w:t>/2016</w:t>
            </w:r>
            <w:r w:rsidR="006A2F29" w:rsidRPr="00563B09">
              <w:rPr>
                <w:rFonts w:ascii="Tahoma" w:hAnsi="Tahoma" w:cs="Tahoma"/>
                <w:b/>
                <w:color w:val="365F91"/>
              </w:rPr>
              <w:t xml:space="preserve"> </w:t>
            </w:r>
          </w:p>
          <w:p w:rsidR="00157861" w:rsidRPr="00563B09" w:rsidRDefault="002263A1" w:rsidP="002263A1">
            <w:pPr>
              <w:spacing w:after="0" w:line="240" w:lineRule="auto"/>
              <w:jc w:val="center"/>
              <w:rPr>
                <w:rFonts w:ascii="Tahoma" w:hAnsi="Tahoma" w:cs="Tahoma"/>
                <w:b/>
                <w:color w:val="365F91"/>
              </w:rPr>
            </w:pPr>
            <w:r w:rsidRPr="002263A1">
              <w:rPr>
                <w:rFonts w:ascii="Tahoma" w:hAnsi="Tahoma" w:cs="Tahoma"/>
                <w:b/>
                <w:color w:val="365F91"/>
              </w:rPr>
              <w:t>“</w:t>
            </w:r>
            <w:bookmarkStart w:id="0" w:name="_GoBack"/>
            <w:r w:rsidRPr="002263A1">
              <w:rPr>
                <w:rFonts w:ascii="Tahoma" w:hAnsi="Tahoma" w:cs="Tahoma"/>
                <w:b/>
                <w:color w:val="365F91"/>
              </w:rPr>
              <w:t>ELABORACIÓN DE LEVANTAMIENTOS TOPOGRÁFICOS PARA LA CIUDAD DE SANTA CRUZ</w:t>
            </w:r>
            <w:bookmarkEnd w:id="0"/>
            <w:r w:rsidRPr="002263A1">
              <w:rPr>
                <w:rFonts w:ascii="Tahoma" w:hAnsi="Tahoma" w:cs="Tahoma"/>
                <w:b/>
                <w:color w:val="365F91"/>
              </w:rPr>
              <w:t xml:space="preserve">“ </w:t>
            </w:r>
          </w:p>
        </w:tc>
      </w:tr>
    </w:tbl>
    <w:p w:rsidR="00CE0CB0" w:rsidRPr="00563B09" w:rsidRDefault="00CE0CB0" w:rsidP="002404D7">
      <w:pPr>
        <w:spacing w:after="0" w:line="240" w:lineRule="auto"/>
        <w:jc w:val="both"/>
        <w:rPr>
          <w:rFonts w:ascii="Tahoma" w:hAnsi="Tahoma" w:cs="Tahoma"/>
          <w:color w:val="365F91"/>
        </w:rPr>
      </w:pPr>
    </w:p>
    <w:p w:rsidR="00CE0CB0" w:rsidRPr="00563B09" w:rsidRDefault="00CE0CB0" w:rsidP="002404D7">
      <w:pPr>
        <w:spacing w:after="0" w:line="240" w:lineRule="auto"/>
        <w:jc w:val="both"/>
        <w:rPr>
          <w:rFonts w:ascii="Tahoma" w:hAnsi="Tahoma" w:cs="Tahoma"/>
          <w:color w:val="365F91"/>
        </w:rPr>
        <w:sectPr w:rsidR="00CE0CB0" w:rsidRPr="00563B09" w:rsidSect="00B22241">
          <w:pgSz w:w="12242" w:h="15842"/>
          <w:pgMar w:top="1418" w:right="1134" w:bottom="1134" w:left="1418" w:header="720" w:footer="720" w:gutter="284"/>
          <w:pgNumType w:start="1"/>
          <w:cols w:space="720"/>
        </w:sectPr>
      </w:pPr>
    </w:p>
    <w:p w:rsidR="0055196F" w:rsidRPr="00974BE5" w:rsidRDefault="0055196F" w:rsidP="002404D7">
      <w:pPr>
        <w:spacing w:after="0" w:line="240" w:lineRule="auto"/>
        <w:jc w:val="both"/>
        <w:rPr>
          <w:rFonts w:ascii="Tahoma" w:hAnsi="Tahoma" w:cs="Tahoma"/>
          <w:color w:val="365F91"/>
          <w:lang w:val="es-BO"/>
        </w:rPr>
      </w:pPr>
    </w:p>
    <w:p w:rsidR="0064402C" w:rsidRPr="00563B09" w:rsidRDefault="0064402C" w:rsidP="002404D7">
      <w:pPr>
        <w:pStyle w:val="TITULOS"/>
        <w:numPr>
          <w:ilvl w:val="0"/>
          <w:numId w:val="14"/>
        </w:numPr>
        <w:spacing w:after="0"/>
        <w:ind w:left="426" w:hanging="426"/>
        <w:jc w:val="both"/>
        <w:rPr>
          <w:rFonts w:ascii="Tahoma" w:hAnsi="Tahoma" w:cs="Tahoma"/>
          <w:color w:val="365F91"/>
          <w:sz w:val="22"/>
          <w:szCs w:val="22"/>
        </w:rPr>
      </w:pPr>
      <w:bookmarkStart w:id="1" w:name="_Toc309124151"/>
      <w:r w:rsidRPr="00563B09">
        <w:rPr>
          <w:rFonts w:ascii="Tahoma" w:hAnsi="Tahoma" w:cs="Tahoma"/>
          <w:color w:val="365F91"/>
          <w:sz w:val="22"/>
          <w:szCs w:val="22"/>
        </w:rPr>
        <w:t>CONDICIONES PARA LA PRESENTACIÓN DE PROPUESTAS TÉCNICAS</w:t>
      </w:r>
      <w:bookmarkEnd w:id="1"/>
    </w:p>
    <w:p w:rsidR="006B2C8D" w:rsidRPr="00563B09" w:rsidRDefault="006B2C8D" w:rsidP="002404D7">
      <w:pPr>
        <w:pStyle w:val="Continuarlista"/>
        <w:ind w:left="426"/>
        <w:rPr>
          <w:rFonts w:ascii="Tahoma" w:hAnsi="Tahoma" w:cs="Tahoma"/>
          <w:color w:val="365F91"/>
          <w:sz w:val="22"/>
          <w:szCs w:val="22"/>
          <w:lang w:val="es-ES_tradnl" w:bidi="en-US"/>
        </w:rPr>
      </w:pPr>
    </w:p>
    <w:p w:rsidR="0064402C" w:rsidRPr="00563B09" w:rsidRDefault="0064402C" w:rsidP="002404D7">
      <w:pPr>
        <w:pStyle w:val="Continuarlista"/>
        <w:ind w:left="426"/>
        <w:rPr>
          <w:rFonts w:ascii="Tahoma" w:hAnsi="Tahoma" w:cs="Tahoma"/>
          <w:i/>
          <w:color w:val="365F91"/>
          <w:sz w:val="22"/>
          <w:szCs w:val="22"/>
          <w:lang w:val="es-ES_tradnl" w:bidi="en-US"/>
        </w:rPr>
      </w:pPr>
      <w:r w:rsidRPr="00563B09">
        <w:rPr>
          <w:rFonts w:ascii="Tahoma" w:hAnsi="Tahoma" w:cs="Tahoma"/>
          <w:color w:val="365F91"/>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p>
    <w:p w:rsidR="00710762" w:rsidRPr="00563B09" w:rsidRDefault="00710762" w:rsidP="00974BE5">
      <w:pPr>
        <w:pStyle w:val="Continuarlista"/>
        <w:ind w:left="426"/>
        <w:rPr>
          <w:rFonts w:ascii="Tahoma" w:hAnsi="Tahoma" w:cs="Tahoma"/>
          <w:color w:val="365F91"/>
          <w:sz w:val="22"/>
          <w:szCs w:val="22"/>
          <w:lang w:val="es-ES_tradnl" w:bidi="en-US"/>
        </w:rPr>
      </w:pPr>
      <w:r w:rsidRPr="00563B09">
        <w:rPr>
          <w:rFonts w:ascii="Tahoma" w:hAnsi="Tahoma" w:cs="Tahoma"/>
          <w:color w:val="365F91"/>
          <w:sz w:val="22"/>
          <w:szCs w:val="22"/>
          <w:lang w:val="es-ES_tradnl" w:bidi="en-US"/>
        </w:rPr>
        <w:t>Para todos los incisos marcados como MANDATORIO, la calificación será CUMPLE o NO CUMPLE. Mientras que los incisos marcados como CALIFICABLE se basarán en la tabla de calificación.</w:t>
      </w:r>
    </w:p>
    <w:p w:rsidR="0064402C" w:rsidRPr="00563B09" w:rsidRDefault="0064402C" w:rsidP="002404D7">
      <w:pPr>
        <w:pStyle w:val="Continuarlista"/>
        <w:ind w:left="426"/>
        <w:rPr>
          <w:rFonts w:ascii="Tahoma" w:hAnsi="Tahoma" w:cs="Tahoma"/>
          <w:color w:val="365F91"/>
          <w:sz w:val="22"/>
          <w:szCs w:val="22"/>
          <w:lang w:val="es-ES_tradnl" w:bidi="en-US"/>
        </w:rPr>
      </w:pPr>
      <w:r w:rsidRPr="00563B09">
        <w:rPr>
          <w:rFonts w:ascii="Tahoma" w:hAnsi="Tahoma" w:cs="Tahoma"/>
          <w:color w:val="365F91"/>
          <w:sz w:val="22"/>
          <w:szCs w:val="22"/>
          <w:lang w:val="es-ES_tradnl" w:bidi="en-US"/>
        </w:rPr>
        <w:t xml:space="preserve">En los requerimientos de ENTEL S.A. el oferente debe tomar en cuenta las siguientes referencias para la interpretación de las tablas. </w:t>
      </w:r>
    </w:p>
    <w:p w:rsidR="0064402C" w:rsidRPr="00563B09" w:rsidRDefault="0064402C" w:rsidP="002404D7">
      <w:pPr>
        <w:ind w:left="295" w:firstLine="708"/>
        <w:jc w:val="both"/>
        <w:rPr>
          <w:rFonts w:ascii="Tahoma" w:hAnsi="Tahoma" w:cs="Tahoma"/>
          <w:color w:val="365F91"/>
          <w:lang w:val="es-ES_tradnl"/>
        </w:rPr>
      </w:pPr>
      <w:r w:rsidRPr="00563B09">
        <w:rPr>
          <w:rFonts w:ascii="Tahoma" w:hAnsi="Tahoma" w:cs="Tahoma"/>
          <w:color w:val="365F91"/>
          <w:lang w:val="es-ES_tradnl"/>
        </w:rPr>
        <w:t>Referencias:</w:t>
      </w:r>
    </w:p>
    <w:p w:rsidR="0064402C" w:rsidRPr="00563B09" w:rsidRDefault="004A1835" w:rsidP="002404D7">
      <w:pPr>
        <w:spacing w:after="0"/>
        <w:ind w:left="295" w:firstLine="708"/>
        <w:jc w:val="both"/>
        <w:rPr>
          <w:rFonts w:ascii="Tahoma" w:hAnsi="Tahoma" w:cs="Tahoma"/>
          <w:color w:val="365F91"/>
          <w:lang w:val="es-ES_tradnl"/>
        </w:rPr>
      </w:pPr>
      <w:r w:rsidRPr="00563B09">
        <w:rPr>
          <w:rFonts w:ascii="Tahoma" w:hAnsi="Tahoma" w:cs="Tahoma"/>
          <w:color w:val="365F91"/>
          <w:lang w:val="es-ES_tradnl"/>
        </w:rPr>
        <w:fldChar w:fldCharType="begin">
          <w:ffData>
            <w:name w:val="Casilla1"/>
            <w:enabled/>
            <w:calcOnExit w:val="0"/>
            <w:checkBox>
              <w:sizeAuto/>
              <w:default w:val="1"/>
            </w:checkBox>
          </w:ffData>
        </w:fldChar>
      </w:r>
      <w:r w:rsidR="0064402C" w:rsidRPr="00563B09">
        <w:rPr>
          <w:rFonts w:ascii="Tahoma" w:hAnsi="Tahoma" w:cs="Tahoma"/>
          <w:color w:val="365F91"/>
          <w:lang w:val="es-ES_tradnl"/>
        </w:rPr>
        <w:instrText xml:space="preserve"> FORMCHECKBOX </w:instrText>
      </w:r>
      <w:r w:rsidR="00022E35">
        <w:rPr>
          <w:rFonts w:ascii="Tahoma" w:hAnsi="Tahoma" w:cs="Tahoma"/>
          <w:color w:val="365F91"/>
          <w:lang w:val="es-ES_tradnl"/>
        </w:rPr>
      </w:r>
      <w:r w:rsidR="00022E35">
        <w:rPr>
          <w:rFonts w:ascii="Tahoma" w:hAnsi="Tahoma" w:cs="Tahoma"/>
          <w:color w:val="365F91"/>
          <w:lang w:val="es-ES_tradnl"/>
        </w:rPr>
        <w:fldChar w:fldCharType="separate"/>
      </w:r>
      <w:r w:rsidRPr="00563B09">
        <w:rPr>
          <w:rFonts w:ascii="Tahoma" w:hAnsi="Tahoma" w:cs="Tahoma"/>
          <w:color w:val="365F91"/>
          <w:lang w:val="es-ES_tradnl"/>
        </w:rPr>
        <w:fldChar w:fldCharType="end"/>
      </w:r>
      <w:r w:rsidR="0064402C" w:rsidRPr="00563B09">
        <w:rPr>
          <w:rFonts w:ascii="Tahoma" w:hAnsi="Tahoma" w:cs="Tahoma"/>
          <w:color w:val="365F91"/>
          <w:lang w:val="es-ES_tradnl"/>
        </w:rPr>
        <w:tab/>
        <w:t>: Requerido por ENTEL S.A.</w:t>
      </w:r>
    </w:p>
    <w:p w:rsidR="0064402C" w:rsidRPr="00563B09" w:rsidRDefault="004A1835" w:rsidP="002404D7">
      <w:pPr>
        <w:spacing w:after="0"/>
        <w:ind w:left="295" w:firstLine="708"/>
        <w:jc w:val="both"/>
        <w:rPr>
          <w:rFonts w:ascii="Tahoma" w:hAnsi="Tahoma" w:cs="Tahoma"/>
          <w:color w:val="365F91"/>
          <w:lang w:val="es-ES_tradnl"/>
        </w:rPr>
      </w:pPr>
      <w:r w:rsidRPr="00563B09">
        <w:rPr>
          <w:rFonts w:ascii="Tahoma" w:hAnsi="Tahoma" w:cs="Tahoma"/>
          <w:color w:val="365F91"/>
          <w:lang w:val="es-ES_tradnl"/>
        </w:rPr>
        <w:fldChar w:fldCharType="begin">
          <w:ffData>
            <w:name w:val=""/>
            <w:enabled/>
            <w:calcOnExit w:val="0"/>
            <w:checkBox>
              <w:sizeAuto/>
              <w:default w:val="0"/>
            </w:checkBox>
          </w:ffData>
        </w:fldChar>
      </w:r>
      <w:r w:rsidR="0064402C" w:rsidRPr="00563B09">
        <w:rPr>
          <w:rFonts w:ascii="Tahoma" w:hAnsi="Tahoma" w:cs="Tahoma"/>
          <w:color w:val="365F91"/>
          <w:lang w:val="es-ES_tradnl"/>
        </w:rPr>
        <w:instrText xml:space="preserve"> FORMCHECKBOX </w:instrText>
      </w:r>
      <w:r w:rsidR="00022E35">
        <w:rPr>
          <w:rFonts w:ascii="Tahoma" w:hAnsi="Tahoma" w:cs="Tahoma"/>
          <w:color w:val="365F91"/>
          <w:lang w:val="es-ES_tradnl"/>
        </w:rPr>
      </w:r>
      <w:r w:rsidR="00022E35">
        <w:rPr>
          <w:rFonts w:ascii="Tahoma" w:hAnsi="Tahoma" w:cs="Tahoma"/>
          <w:color w:val="365F91"/>
          <w:lang w:val="es-ES_tradnl"/>
        </w:rPr>
        <w:fldChar w:fldCharType="separate"/>
      </w:r>
      <w:r w:rsidRPr="00563B09">
        <w:rPr>
          <w:rFonts w:ascii="Tahoma" w:hAnsi="Tahoma" w:cs="Tahoma"/>
          <w:color w:val="365F91"/>
          <w:lang w:val="es-ES_tradnl"/>
        </w:rPr>
        <w:fldChar w:fldCharType="end"/>
      </w:r>
      <w:r w:rsidR="0064402C" w:rsidRPr="00563B09">
        <w:rPr>
          <w:rFonts w:ascii="Tahoma" w:hAnsi="Tahoma" w:cs="Tahoma"/>
          <w:color w:val="365F91"/>
          <w:lang w:val="es-ES_tradnl"/>
        </w:rPr>
        <w:tab/>
        <w:t>: No requerido por ENTEL S.A.</w:t>
      </w:r>
    </w:p>
    <w:p w:rsidR="0064402C" w:rsidRPr="00563B09" w:rsidRDefault="0064402C" w:rsidP="002404D7">
      <w:pPr>
        <w:spacing w:after="0" w:line="240" w:lineRule="auto"/>
        <w:ind w:left="295" w:firstLine="708"/>
        <w:jc w:val="both"/>
        <w:rPr>
          <w:rFonts w:ascii="Tahoma" w:hAnsi="Tahoma" w:cs="Tahoma"/>
          <w:color w:val="365F91"/>
          <w:lang w:val="es-ES_tradnl"/>
        </w:rPr>
      </w:pPr>
      <w:r w:rsidRPr="00563B09">
        <w:rPr>
          <w:rFonts w:ascii="Tahoma" w:hAnsi="Tahoma" w:cs="Tahoma"/>
          <w:color w:val="365F91"/>
          <w:lang w:val="es-ES_tradnl"/>
        </w:rPr>
        <w:t>---</w:t>
      </w:r>
      <w:r w:rsidRPr="00563B09">
        <w:rPr>
          <w:rFonts w:ascii="Tahoma" w:hAnsi="Tahoma" w:cs="Tahoma"/>
          <w:color w:val="365F91"/>
          <w:lang w:val="es-ES_tradnl"/>
        </w:rPr>
        <w:tab/>
        <w:t>: No requiere respuesta</w:t>
      </w:r>
    </w:p>
    <w:p w:rsidR="004A31C4" w:rsidRPr="00563B09" w:rsidRDefault="004A31C4" w:rsidP="002404D7">
      <w:pPr>
        <w:pStyle w:val="Prrafodelista"/>
        <w:spacing w:after="0" w:line="240" w:lineRule="atLeast"/>
        <w:ind w:hanging="720"/>
        <w:jc w:val="both"/>
        <w:rPr>
          <w:rFonts w:ascii="Tahoma" w:hAnsi="Tahoma" w:cs="Tahoma"/>
          <w:color w:val="365F91"/>
          <w:lang w:val="es-ES_tradnl"/>
        </w:rPr>
      </w:pPr>
    </w:p>
    <w:p w:rsidR="00A04EF9" w:rsidRPr="00563B09" w:rsidRDefault="00A04EF9" w:rsidP="002404D7">
      <w:pPr>
        <w:pStyle w:val="Prrafodelista"/>
        <w:spacing w:after="0" w:line="240" w:lineRule="atLeast"/>
        <w:ind w:hanging="720"/>
        <w:jc w:val="both"/>
        <w:rPr>
          <w:rFonts w:ascii="Tahoma" w:hAnsi="Tahoma" w:cs="Tahoma"/>
          <w:b/>
          <w:color w:val="365F91"/>
          <w:lang w:val="es-ES_tradnl"/>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563B09" w:rsidRPr="00563B09" w:rsidTr="00F54969">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44496" w:rsidRPr="00F54969" w:rsidRDefault="00C44496" w:rsidP="00F54969">
            <w:pPr>
              <w:jc w:val="center"/>
              <w:rPr>
                <w:rFonts w:ascii="Tahoma" w:hAnsi="Tahoma" w:cs="Tahoma"/>
                <w:b/>
                <w:bCs/>
                <w:color w:val="FFFFFF"/>
                <w:szCs w:val="18"/>
                <w:lang w:eastAsia="es-BO"/>
              </w:rPr>
            </w:pPr>
            <w:r w:rsidRPr="00F54969">
              <w:rPr>
                <w:rFonts w:ascii="Tahoma" w:hAnsi="Tahoma" w:cs="Tahoma"/>
                <w:b/>
                <w:bCs/>
                <w:color w:val="FFFFFF"/>
                <w:szCs w:val="18"/>
                <w:lang w:eastAsia="es-BO"/>
              </w:rPr>
              <w:t>REQUERIMIENTO DE ENTEL S.A.</w:t>
            </w:r>
          </w:p>
          <w:p w:rsidR="00C44496" w:rsidRPr="00563B09" w:rsidRDefault="00C44496" w:rsidP="00F54969">
            <w:pPr>
              <w:jc w:val="center"/>
              <w:rPr>
                <w:rFonts w:ascii="Tahoma" w:hAnsi="Tahoma" w:cs="Tahoma"/>
                <w:b/>
                <w:bCs/>
                <w:color w:val="365F91"/>
                <w:szCs w:val="18"/>
                <w:lang w:eastAsia="es-BO"/>
              </w:rPr>
            </w:pPr>
            <w:r w:rsidRPr="00F54969">
              <w:rPr>
                <w:rFonts w:ascii="Tahoma" w:hAnsi="Tahoma" w:cs="Tahoma"/>
                <w:b/>
                <w:bCs/>
                <w:color w:val="FFFFFF"/>
                <w:szCs w:val="18"/>
                <w:lang w:eastAsia="es-BO"/>
              </w:rPr>
              <w:t>CONDICIONES PARA LA PRESENTACIÓN DE PROPUESTAS TÉCNICAS</w:t>
            </w:r>
          </w:p>
        </w:tc>
      </w:tr>
      <w:tr w:rsidR="00563B09" w:rsidRPr="00563B09" w:rsidTr="00F54969">
        <w:trPr>
          <w:trHeight w:val="315"/>
          <w:jc w:val="center"/>
        </w:trPr>
        <w:tc>
          <w:tcPr>
            <w:tcW w:w="9096" w:type="dxa"/>
            <w:tcBorders>
              <w:top w:val="single" w:sz="4" w:space="0" w:color="FFFFFF"/>
            </w:tcBorders>
            <w:shd w:val="clear" w:color="auto" w:fill="auto"/>
            <w:vAlign w:val="center"/>
          </w:tcPr>
          <w:p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1.1.</w:t>
            </w:r>
            <w:r w:rsidRPr="00563B09">
              <w:rPr>
                <w:rFonts w:ascii="Tahoma" w:hAnsi="Tahoma" w:cs="Tahoma"/>
                <w:color w:val="365F91"/>
                <w:sz w:val="18"/>
              </w:rPr>
              <w:t xml:space="preserve"> Las respuestas presentadas para el presente documento de especificaciones deben realizarse </w:t>
            </w:r>
            <w:r w:rsidRPr="00563B09">
              <w:rPr>
                <w:rFonts w:ascii="Tahoma" w:hAnsi="Tahoma" w:cs="Tahoma"/>
                <w:b/>
                <w:color w:val="365F91"/>
                <w:sz w:val="18"/>
                <w:u w:val="single"/>
              </w:rPr>
              <w:t>ITEM por ITEM</w:t>
            </w:r>
            <w:r w:rsidRPr="00563B09">
              <w:rPr>
                <w:rFonts w:ascii="Tahoma" w:hAnsi="Tahoma" w:cs="Tahoma"/>
                <w:color w:val="365F91"/>
                <w:sz w:val="18"/>
              </w:rPr>
              <w:t xml:space="preserve"> respetando el orden del presente documento. Se debe iniciar con las palabras </w:t>
            </w:r>
            <w:r w:rsidRPr="00563B09">
              <w:rPr>
                <w:rFonts w:ascii="Tahoma" w:hAnsi="Tahoma" w:cs="Tahoma"/>
                <w:b/>
                <w:color w:val="365F91"/>
                <w:sz w:val="18"/>
              </w:rPr>
              <w:t>CUMPLE o NO CUMPLE,</w:t>
            </w:r>
            <w:r w:rsidRPr="00563B09">
              <w:rPr>
                <w:rFonts w:ascii="Tahoma" w:hAnsi="Tahoma" w:cs="Tahoma"/>
                <w:color w:val="365F91"/>
                <w:sz w:val="18"/>
              </w:rPr>
              <w:t xml:space="preserve"> seguidas de un </w:t>
            </w:r>
            <w:r w:rsidRPr="00563B09">
              <w:rPr>
                <w:rFonts w:ascii="Tahoma" w:hAnsi="Tahoma" w:cs="Tahoma"/>
                <w:b/>
                <w:color w:val="365F91"/>
                <w:sz w:val="18"/>
              </w:rPr>
              <w:t xml:space="preserve">breve y claro comentario. </w:t>
            </w:r>
            <w:r w:rsidRPr="00563B09">
              <w:rPr>
                <w:rFonts w:ascii="Tahoma" w:hAnsi="Tahoma" w:cs="Tahoma"/>
                <w:color w:val="365F91"/>
                <w:sz w:val="18"/>
              </w:rPr>
              <w:t xml:space="preserve">Debe tener referencia puntual hacia algún DOCUMENTO TÉCNICO acerca del tópico de la pregunta, identificando el nombre del </w:t>
            </w:r>
            <w:r w:rsidRPr="00563B09">
              <w:rPr>
                <w:rFonts w:ascii="Tahoma" w:hAnsi="Tahoma" w:cs="Tahoma"/>
                <w:b/>
                <w:color w:val="365F91"/>
                <w:sz w:val="18"/>
              </w:rPr>
              <w:t xml:space="preserve">Documento, número de Página y Referencia </w:t>
            </w:r>
            <w:r w:rsidRPr="00563B09">
              <w:rPr>
                <w:rFonts w:ascii="Tahoma" w:hAnsi="Tahoma" w:cs="Tahoma"/>
                <w:color w:val="365F91"/>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63B09" w:rsidRPr="00563B09" w:rsidTr="00F54969">
        <w:trPr>
          <w:trHeight w:val="578"/>
          <w:jc w:val="center"/>
        </w:trPr>
        <w:tc>
          <w:tcPr>
            <w:tcW w:w="9096" w:type="dxa"/>
            <w:shd w:val="clear" w:color="auto" w:fill="auto"/>
            <w:vAlign w:val="center"/>
          </w:tcPr>
          <w:p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1.2. </w:t>
            </w:r>
            <w:r w:rsidRPr="00563B09">
              <w:rPr>
                <w:rFonts w:ascii="Tahoma" w:hAnsi="Tahoma" w:cs="Tahoma"/>
                <w:color w:val="365F91"/>
                <w:sz w:val="18"/>
              </w:rPr>
              <w:t>ENTEL S.A. se reserva el derecho de realizar la adjudicación total o parcial del objeto del presente documento de acuerdo a la mejor solución técnico – económica y a los intereses de ENTEL S.A.</w:t>
            </w:r>
          </w:p>
        </w:tc>
      </w:tr>
      <w:tr w:rsidR="00563B09" w:rsidRPr="00563B09" w:rsidTr="00F54969">
        <w:trPr>
          <w:trHeight w:val="999"/>
          <w:jc w:val="center"/>
        </w:trPr>
        <w:tc>
          <w:tcPr>
            <w:tcW w:w="9096" w:type="dxa"/>
            <w:shd w:val="clear" w:color="auto" w:fill="auto"/>
            <w:vAlign w:val="center"/>
          </w:tcPr>
          <w:p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1.3. </w:t>
            </w:r>
            <w:r w:rsidRPr="00563B09">
              <w:rPr>
                <w:rFonts w:ascii="Tahoma" w:hAnsi="Tahoma" w:cs="Tahoma"/>
                <w:color w:val="365F91"/>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563B09" w:rsidRPr="00563B09" w:rsidTr="00F54969">
        <w:trPr>
          <w:trHeight w:val="315"/>
          <w:jc w:val="center"/>
        </w:trPr>
        <w:tc>
          <w:tcPr>
            <w:tcW w:w="9096" w:type="dxa"/>
            <w:shd w:val="clear" w:color="auto" w:fill="auto"/>
            <w:vAlign w:val="center"/>
          </w:tcPr>
          <w:p w:rsidR="00C44496" w:rsidRPr="00563B09" w:rsidRDefault="00C44496" w:rsidP="00F54969">
            <w:pPr>
              <w:jc w:val="both"/>
              <w:rPr>
                <w:rFonts w:ascii="Tahoma" w:hAnsi="Tahoma" w:cs="Tahoma"/>
                <w:b/>
                <w:bCs/>
                <w:color w:val="365F91"/>
                <w:sz w:val="18"/>
                <w:lang w:eastAsia="es-BO"/>
              </w:rPr>
            </w:pPr>
            <w:r w:rsidRPr="00563B09">
              <w:rPr>
                <w:rFonts w:ascii="Tahoma" w:hAnsi="Tahoma" w:cs="Tahoma"/>
                <w:b/>
                <w:color w:val="365F91"/>
                <w:sz w:val="18"/>
              </w:rPr>
              <w:t xml:space="preserve">1.4. </w:t>
            </w:r>
            <w:r w:rsidRPr="00563B09">
              <w:rPr>
                <w:rFonts w:ascii="Tahoma" w:hAnsi="Tahoma" w:cs="Tahoma"/>
                <w:color w:val="365F91"/>
                <w:sz w:val="18"/>
              </w:rPr>
              <w:t>La propuesta debe garantizar que todos los bienes ofertados cumplan con todas las recomendaciones, estándares y normas de organismos nacionales e internacionales reconocidos en el área de telecomunicaciones</w:t>
            </w:r>
            <w:r w:rsidRPr="00563B09">
              <w:rPr>
                <w:rFonts w:ascii="Tahoma" w:hAnsi="Tahoma" w:cs="Tahoma"/>
                <w:b/>
                <w:i/>
                <w:color w:val="365F91"/>
                <w:sz w:val="18"/>
                <w:highlight w:val="lightGray"/>
              </w:rPr>
              <w:t xml:space="preserve"> </w:t>
            </w:r>
          </w:p>
        </w:tc>
      </w:tr>
    </w:tbl>
    <w:p w:rsidR="0064402C" w:rsidRPr="00563B09" w:rsidRDefault="0064402C" w:rsidP="002404D7">
      <w:pPr>
        <w:spacing w:after="0" w:line="240" w:lineRule="auto"/>
        <w:jc w:val="both"/>
        <w:rPr>
          <w:rFonts w:ascii="Tahoma" w:hAnsi="Tahoma" w:cs="Tahoma"/>
          <w:color w:val="365F91"/>
          <w:highlight w:val="yellow"/>
          <w:lang w:val="es-BO"/>
        </w:rPr>
      </w:pPr>
    </w:p>
    <w:p w:rsidR="00C44496" w:rsidRPr="00563B09" w:rsidRDefault="00C44496" w:rsidP="002404D7">
      <w:pPr>
        <w:spacing w:after="0" w:line="240" w:lineRule="auto"/>
        <w:jc w:val="both"/>
        <w:rPr>
          <w:rFonts w:ascii="Tahoma" w:hAnsi="Tahoma" w:cs="Tahoma"/>
          <w:color w:val="365F91"/>
          <w:highlight w:val="yellow"/>
          <w:lang w:val="es-BO"/>
        </w:rPr>
      </w:pPr>
    </w:p>
    <w:p w:rsidR="00C44496" w:rsidRPr="00563B09" w:rsidRDefault="00C44496" w:rsidP="002404D7">
      <w:pPr>
        <w:spacing w:after="0" w:line="240" w:lineRule="auto"/>
        <w:jc w:val="both"/>
        <w:rPr>
          <w:rFonts w:ascii="Tahoma" w:hAnsi="Tahoma" w:cs="Tahoma"/>
          <w:color w:val="365F91"/>
          <w:highlight w:val="yellow"/>
          <w:lang w:val="es-BO"/>
        </w:rPr>
      </w:pPr>
    </w:p>
    <w:p w:rsidR="00C44496" w:rsidRPr="00563B09" w:rsidRDefault="00C44496" w:rsidP="002404D7">
      <w:pPr>
        <w:spacing w:after="0" w:line="240" w:lineRule="auto"/>
        <w:jc w:val="both"/>
        <w:rPr>
          <w:rFonts w:ascii="Tahoma" w:hAnsi="Tahoma" w:cs="Tahoma"/>
          <w:color w:val="365F91"/>
          <w:highlight w:val="yellow"/>
          <w:lang w:val="es-BO"/>
        </w:rPr>
      </w:pPr>
    </w:p>
    <w:p w:rsidR="00C44496" w:rsidRPr="00563B09" w:rsidRDefault="00C44496" w:rsidP="002404D7">
      <w:pPr>
        <w:spacing w:after="0" w:line="240" w:lineRule="auto"/>
        <w:jc w:val="both"/>
        <w:rPr>
          <w:rFonts w:ascii="Tahoma" w:hAnsi="Tahoma" w:cs="Tahoma"/>
          <w:color w:val="365F91"/>
          <w:highlight w:val="yellow"/>
          <w:lang w:val="es-BO"/>
        </w:rPr>
      </w:pPr>
    </w:p>
    <w:p w:rsidR="00C44496" w:rsidRPr="00563B09" w:rsidRDefault="00C44496" w:rsidP="002404D7">
      <w:pPr>
        <w:spacing w:after="0" w:line="240" w:lineRule="auto"/>
        <w:jc w:val="both"/>
        <w:rPr>
          <w:rFonts w:ascii="Tahoma" w:hAnsi="Tahoma" w:cs="Tahoma"/>
          <w:color w:val="365F91"/>
          <w:highlight w:val="yellow"/>
          <w:lang w:val="es-BO"/>
        </w:rPr>
      </w:pPr>
    </w:p>
    <w:p w:rsidR="00C44496" w:rsidRPr="00563B09" w:rsidRDefault="00C44496" w:rsidP="00C44496">
      <w:pPr>
        <w:pStyle w:val="TITULOS"/>
        <w:tabs>
          <w:tab w:val="left" w:pos="0"/>
        </w:tabs>
        <w:spacing w:after="0" w:line="240" w:lineRule="auto"/>
        <w:ind w:left="0" w:right="565" w:firstLine="0"/>
        <w:jc w:val="both"/>
        <w:rPr>
          <w:rFonts w:ascii="Tahoma" w:hAnsi="Tahoma" w:cs="Tahoma"/>
          <w:color w:val="365F91"/>
        </w:rPr>
      </w:pPr>
      <w:r w:rsidRPr="00563B09">
        <w:rPr>
          <w:rFonts w:ascii="Tahoma" w:hAnsi="Tahoma" w:cs="Tahoma"/>
          <w:color w:val="365F91"/>
        </w:rPr>
        <w:lastRenderedPageBreak/>
        <w:t>1. PRESENTACION DE PROPUESTAS.</w:t>
      </w:r>
    </w:p>
    <w:p w:rsidR="00C44496" w:rsidRPr="00563B09" w:rsidRDefault="00C44496" w:rsidP="00C44496">
      <w:pPr>
        <w:tabs>
          <w:tab w:val="left" w:pos="284"/>
        </w:tabs>
        <w:spacing w:after="0" w:line="240" w:lineRule="auto"/>
        <w:ind w:left="567" w:right="565" w:hanging="567"/>
        <w:jc w:val="both"/>
        <w:rPr>
          <w:rFonts w:ascii="Tahoma" w:hAnsi="Tahoma" w:cs="Tahoma"/>
          <w:color w:val="365F91"/>
        </w:rPr>
      </w:pPr>
    </w:p>
    <w:p w:rsidR="00C44496" w:rsidRPr="00563B09" w:rsidRDefault="00C44496" w:rsidP="009215E9">
      <w:pPr>
        <w:pStyle w:val="Prrafodelista"/>
        <w:spacing w:line="240" w:lineRule="auto"/>
        <w:ind w:left="426" w:right="565"/>
        <w:jc w:val="both"/>
        <w:rPr>
          <w:rFonts w:ascii="Tahoma" w:hAnsi="Tahoma" w:cs="Tahoma"/>
          <w:color w:val="365F91"/>
        </w:rPr>
      </w:pPr>
      <w:r w:rsidRPr="00563B09">
        <w:rPr>
          <w:rFonts w:ascii="Tahoma" w:hAnsi="Tahoma" w:cs="Tahoma"/>
          <w:color w:val="365F91"/>
        </w:rPr>
        <w:t xml:space="preserve">Las propuestas deben presentarse sólo en las oficinas de  Entel S.A. Av. Cristo </w:t>
      </w:r>
      <w:r w:rsidR="009215E9">
        <w:rPr>
          <w:rFonts w:ascii="Tahoma" w:hAnsi="Tahoma" w:cs="Tahoma"/>
          <w:color w:val="365F91"/>
        </w:rPr>
        <w:t>R</w:t>
      </w:r>
      <w:r w:rsidRPr="00563B09">
        <w:rPr>
          <w:rFonts w:ascii="Tahoma" w:hAnsi="Tahoma" w:cs="Tahoma"/>
          <w:color w:val="365F91"/>
        </w:rPr>
        <w:t xml:space="preserve">edentor Km 3 ½ </w:t>
      </w:r>
      <w:r w:rsidR="009215E9">
        <w:rPr>
          <w:rFonts w:ascii="Tahoma" w:hAnsi="Tahoma" w:cs="Tahoma"/>
          <w:color w:val="365F91"/>
        </w:rPr>
        <w:t>entre 4° y 5° Anillo Piso 2 (Adquisiciones)</w:t>
      </w:r>
      <w:r w:rsidRPr="00563B09">
        <w:rPr>
          <w:rFonts w:ascii="Tahoma" w:hAnsi="Tahoma" w:cs="Tahoma"/>
          <w:color w:val="365F91"/>
        </w:rPr>
        <w:t xml:space="preserve">  hasta el día:</w:t>
      </w:r>
    </w:p>
    <w:p w:rsidR="00C44496" w:rsidRPr="00563B09" w:rsidRDefault="00C44496" w:rsidP="00C44496">
      <w:pPr>
        <w:pStyle w:val="Prrafodelista"/>
        <w:spacing w:line="240" w:lineRule="auto"/>
        <w:ind w:left="426" w:right="565"/>
        <w:jc w:val="both"/>
        <w:rPr>
          <w:rFonts w:ascii="Tahoma" w:hAnsi="Tahoma" w:cs="Tahoma"/>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563B09" w:rsidRPr="00563B09" w:rsidTr="009E6CD6">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44496" w:rsidRPr="00F54969" w:rsidRDefault="00C44496" w:rsidP="009E6CD6">
            <w:pPr>
              <w:spacing w:line="240" w:lineRule="auto"/>
              <w:ind w:left="567" w:hanging="567"/>
              <w:jc w:val="center"/>
              <w:rPr>
                <w:rFonts w:ascii="Tahoma" w:hAnsi="Tahoma" w:cs="Tahoma"/>
                <w:color w:val="FFFFFF"/>
              </w:rPr>
            </w:pPr>
            <w:r w:rsidRPr="00F54969">
              <w:rPr>
                <w:rFonts w:ascii="Tahoma" w:hAnsi="Tahoma" w:cs="Tahoma"/>
                <w:color w:val="FFFFFF"/>
              </w:rPr>
              <w:t>Fecha:</w:t>
            </w:r>
          </w:p>
        </w:tc>
        <w:tc>
          <w:tcPr>
            <w:tcW w:w="3649" w:type="dxa"/>
            <w:tcBorders>
              <w:top w:val="single" w:sz="4" w:space="0" w:color="004990"/>
              <w:left w:val="single" w:sz="4" w:space="0" w:color="FFFFFF"/>
            </w:tcBorders>
            <w:vAlign w:val="center"/>
          </w:tcPr>
          <w:p w:rsidR="00C44496" w:rsidRPr="00563B09" w:rsidRDefault="00775FB3" w:rsidP="00775FB3">
            <w:pPr>
              <w:tabs>
                <w:tab w:val="left" w:pos="284"/>
              </w:tabs>
              <w:spacing w:line="240" w:lineRule="auto"/>
              <w:ind w:left="567" w:hanging="567"/>
              <w:jc w:val="center"/>
              <w:rPr>
                <w:rFonts w:ascii="Tahoma" w:hAnsi="Tahoma" w:cs="Tahoma"/>
                <w:color w:val="365F91"/>
              </w:rPr>
            </w:pPr>
            <w:r>
              <w:rPr>
                <w:rFonts w:ascii="Tahoma" w:hAnsi="Tahoma" w:cs="Tahoma"/>
                <w:color w:val="365F91"/>
              </w:rPr>
              <w:t>15</w:t>
            </w:r>
            <w:r w:rsidR="009E6CD6">
              <w:rPr>
                <w:rFonts w:ascii="Tahoma" w:hAnsi="Tahoma" w:cs="Tahoma"/>
                <w:color w:val="365F91"/>
              </w:rPr>
              <w:t xml:space="preserve"> DE </w:t>
            </w:r>
            <w:r>
              <w:rPr>
                <w:rFonts w:ascii="Tahoma" w:hAnsi="Tahoma" w:cs="Tahoma"/>
                <w:color w:val="365F91"/>
              </w:rPr>
              <w:t>FEBRERO</w:t>
            </w:r>
            <w:r w:rsidR="009E6CD6">
              <w:rPr>
                <w:rFonts w:ascii="Tahoma" w:hAnsi="Tahoma" w:cs="Tahoma"/>
                <w:color w:val="365F91"/>
              </w:rPr>
              <w:t xml:space="preserve"> DE 2016</w:t>
            </w:r>
          </w:p>
        </w:tc>
      </w:tr>
      <w:tr w:rsidR="00563B09" w:rsidRPr="00563B09" w:rsidTr="009E6CD6">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44496" w:rsidRPr="00F54969" w:rsidRDefault="00C44496" w:rsidP="009E6CD6">
            <w:pPr>
              <w:tabs>
                <w:tab w:val="left" w:pos="284"/>
              </w:tabs>
              <w:spacing w:line="240" w:lineRule="auto"/>
              <w:ind w:left="567" w:hanging="567"/>
              <w:jc w:val="center"/>
              <w:rPr>
                <w:rFonts w:ascii="Tahoma" w:hAnsi="Tahoma" w:cs="Tahoma"/>
                <w:color w:val="FFFFFF"/>
              </w:rPr>
            </w:pPr>
            <w:r w:rsidRPr="00F54969">
              <w:rPr>
                <w:rFonts w:ascii="Tahoma" w:hAnsi="Tahoma" w:cs="Tahoma"/>
                <w:color w:val="FFFFFF"/>
              </w:rPr>
              <w:t>Hora:</w:t>
            </w:r>
          </w:p>
        </w:tc>
        <w:tc>
          <w:tcPr>
            <w:tcW w:w="3649" w:type="dxa"/>
            <w:tcBorders>
              <w:left w:val="single" w:sz="4" w:space="0" w:color="FFFFFF"/>
              <w:bottom w:val="single" w:sz="4" w:space="0" w:color="004990"/>
            </w:tcBorders>
            <w:vAlign w:val="center"/>
          </w:tcPr>
          <w:p w:rsidR="00C44496" w:rsidRPr="00563B09" w:rsidRDefault="002263A1" w:rsidP="00775FB3">
            <w:pPr>
              <w:tabs>
                <w:tab w:val="left" w:pos="284"/>
              </w:tabs>
              <w:spacing w:line="240" w:lineRule="auto"/>
              <w:ind w:left="567" w:hanging="567"/>
              <w:jc w:val="center"/>
              <w:rPr>
                <w:rFonts w:ascii="Tahoma" w:hAnsi="Tahoma" w:cs="Tahoma"/>
                <w:color w:val="365F91"/>
              </w:rPr>
            </w:pPr>
            <w:r>
              <w:rPr>
                <w:rFonts w:ascii="Tahoma" w:hAnsi="Tahoma" w:cs="Tahoma"/>
                <w:color w:val="365F91"/>
              </w:rPr>
              <w:t>1</w:t>
            </w:r>
            <w:r w:rsidR="00775FB3">
              <w:rPr>
                <w:rFonts w:ascii="Tahoma" w:hAnsi="Tahoma" w:cs="Tahoma"/>
                <w:color w:val="365F91"/>
              </w:rPr>
              <w:t>0</w:t>
            </w:r>
            <w:r w:rsidR="009E6CD6">
              <w:rPr>
                <w:rFonts w:ascii="Tahoma" w:hAnsi="Tahoma" w:cs="Tahoma"/>
                <w:color w:val="365F91"/>
              </w:rPr>
              <w:t>:00 A.M.</w:t>
            </w:r>
          </w:p>
        </w:tc>
      </w:tr>
    </w:tbl>
    <w:p w:rsidR="00C44496" w:rsidRPr="00563B09" w:rsidRDefault="00C44496" w:rsidP="00C44496">
      <w:pPr>
        <w:tabs>
          <w:tab w:val="left" w:pos="284"/>
        </w:tabs>
        <w:spacing w:line="240" w:lineRule="auto"/>
        <w:ind w:left="567" w:hanging="567"/>
        <w:jc w:val="both"/>
        <w:rPr>
          <w:rFonts w:ascii="Tahoma" w:hAnsi="Tahoma" w:cs="Tahoma"/>
          <w:color w:val="365F91"/>
        </w:rPr>
      </w:pPr>
    </w:p>
    <w:p w:rsidR="00C44496" w:rsidRPr="00563B09" w:rsidRDefault="00C44496" w:rsidP="00C44496">
      <w:pPr>
        <w:tabs>
          <w:tab w:val="left" w:pos="284"/>
        </w:tabs>
        <w:spacing w:line="240" w:lineRule="auto"/>
        <w:ind w:left="426" w:right="565"/>
        <w:jc w:val="both"/>
        <w:rPr>
          <w:rFonts w:ascii="Tahoma" w:hAnsi="Tahoma" w:cs="Tahoma"/>
          <w:color w:val="365F91"/>
          <w:lang w:val="es-BO"/>
        </w:rPr>
      </w:pPr>
      <w:r w:rsidRPr="00563B09">
        <w:rPr>
          <w:rFonts w:ascii="Tahoma" w:hAnsi="Tahoma" w:cs="Tahoma"/>
          <w:color w:val="365F91"/>
          <w:lang w:val="es-BO"/>
        </w:rPr>
        <w:t>Las ofertas de los proponentes deberán estructurarse de acuerdo a las siguientes instrucciones:</w:t>
      </w:r>
    </w:p>
    <w:p w:rsidR="00C44496" w:rsidRPr="00563B09" w:rsidRDefault="00C44496" w:rsidP="00C44496">
      <w:pPr>
        <w:spacing w:before="40" w:after="40"/>
        <w:ind w:left="1418"/>
        <w:jc w:val="both"/>
        <w:outlineLvl w:val="2"/>
        <w:rPr>
          <w:rFonts w:ascii="Tahoma" w:hAnsi="Tahoma" w:cs="Tahoma"/>
          <w:b/>
          <w:color w:val="365F91"/>
          <w:lang w:val="es-BO"/>
        </w:rPr>
      </w:pPr>
      <w:r w:rsidRPr="00563B09">
        <w:rPr>
          <w:rFonts w:ascii="Tahoma" w:hAnsi="Tahoma" w:cs="Tahoma"/>
          <w:b/>
          <w:color w:val="365F91"/>
          <w:lang w:val="es-BO"/>
        </w:rPr>
        <w:t>SOBRE “A” – PROPUESTA TÉCNICA (Original).</w:t>
      </w:r>
    </w:p>
    <w:p w:rsidR="00C44496" w:rsidRPr="00563B09" w:rsidRDefault="00C44496" w:rsidP="00C44496">
      <w:pPr>
        <w:spacing w:before="40" w:after="120"/>
        <w:ind w:left="1418"/>
        <w:jc w:val="both"/>
        <w:outlineLvl w:val="2"/>
        <w:rPr>
          <w:rFonts w:ascii="Tahoma" w:hAnsi="Tahoma" w:cs="Tahoma"/>
          <w:b/>
          <w:color w:val="365F91"/>
          <w:lang w:val="es-BO"/>
        </w:rPr>
      </w:pPr>
      <w:r w:rsidRPr="00563B09">
        <w:rPr>
          <w:rFonts w:ascii="Tahoma" w:hAnsi="Tahoma" w:cs="Tahoma"/>
          <w:b/>
          <w:color w:val="365F91"/>
          <w:lang w:val="es-BO"/>
        </w:rPr>
        <w:t>SOBRE “B” – PROPUESTA ECONÓMICA (Original).</w:t>
      </w:r>
    </w:p>
    <w:p w:rsidR="00C44496" w:rsidRPr="00563B09" w:rsidRDefault="00C44496" w:rsidP="00C44496">
      <w:pPr>
        <w:tabs>
          <w:tab w:val="left" w:pos="284"/>
        </w:tabs>
        <w:spacing w:line="240" w:lineRule="auto"/>
        <w:ind w:left="426" w:right="565" w:hanging="993"/>
        <w:jc w:val="both"/>
        <w:rPr>
          <w:rFonts w:ascii="Tahoma" w:hAnsi="Tahoma" w:cs="Tahoma"/>
          <w:color w:val="365F91"/>
        </w:rPr>
      </w:pPr>
      <w:r w:rsidRPr="00563B09">
        <w:rPr>
          <w:rFonts w:ascii="Tahoma" w:hAnsi="Tahoma" w:cs="Tahoma"/>
          <w:color w:val="365F91"/>
          <w:lang w:val="es-BO"/>
        </w:rPr>
        <w:t xml:space="preserve">              Cada parte será presentada en un sobre o paquete cerrado, de manera separada los cuales estarán presentados con la siguiente inscripción</w:t>
      </w:r>
      <w:r w:rsidRPr="00563B09">
        <w:rPr>
          <w:rFonts w:ascii="Tahoma" w:hAnsi="Tahoma" w:cs="Tahoma"/>
          <w:color w:val="365F91"/>
        </w:rPr>
        <w:t>:</w:t>
      </w:r>
    </w:p>
    <w:p w:rsidR="00563B09" w:rsidRPr="00563B09" w:rsidRDefault="00563B09" w:rsidP="00C44496">
      <w:pPr>
        <w:tabs>
          <w:tab w:val="left" w:pos="284"/>
        </w:tabs>
        <w:spacing w:line="240" w:lineRule="auto"/>
        <w:ind w:left="426" w:right="565" w:hanging="993"/>
        <w:jc w:val="both"/>
        <w:rPr>
          <w:rFonts w:ascii="Tahoma" w:hAnsi="Tahoma" w:cs="Tahoma"/>
          <w:color w:val="365F91"/>
        </w:rPr>
      </w:pPr>
    </w:p>
    <w:tbl>
      <w:tblPr>
        <w:tblpPr w:leftFromText="141" w:rightFromText="141" w:vertAnchor="text" w:horzAnchor="margin" w:tblpXSpec="center" w:tblpY="27"/>
        <w:tblOverlap w:val="neve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637"/>
      </w:tblGrid>
      <w:tr w:rsidR="00563B09" w:rsidRPr="00563B09" w:rsidTr="00563B09">
        <w:trPr>
          <w:trHeight w:val="1673"/>
        </w:trPr>
        <w:tc>
          <w:tcPr>
            <w:tcW w:w="5637" w:type="dxa"/>
          </w:tcPr>
          <w:p w:rsidR="00563B09" w:rsidRPr="00563B09" w:rsidRDefault="00563B09" w:rsidP="00563B09">
            <w:pPr>
              <w:tabs>
                <w:tab w:val="left" w:pos="284"/>
              </w:tabs>
              <w:spacing w:line="240" w:lineRule="auto"/>
              <w:ind w:left="567" w:right="565" w:hanging="141"/>
              <w:jc w:val="center"/>
              <w:rPr>
                <w:rFonts w:ascii="Tahoma" w:hAnsi="Tahoma" w:cs="Tahoma"/>
                <w:color w:val="365F91"/>
              </w:rPr>
            </w:pPr>
            <w:r w:rsidRPr="00563B09">
              <w:rPr>
                <w:rFonts w:ascii="Tahoma" w:hAnsi="Tahoma" w:cs="Tahoma"/>
                <w:color w:val="365F91"/>
              </w:rPr>
              <w:t>ENTEL S.A.</w:t>
            </w:r>
          </w:p>
          <w:p w:rsidR="002263A1" w:rsidRPr="002263A1" w:rsidRDefault="00563B09" w:rsidP="007914A9">
            <w:pPr>
              <w:tabs>
                <w:tab w:val="left" w:pos="284"/>
              </w:tabs>
              <w:spacing w:line="240" w:lineRule="auto"/>
              <w:ind w:left="567" w:right="565" w:hanging="567"/>
              <w:jc w:val="center"/>
              <w:rPr>
                <w:rFonts w:ascii="Tahoma" w:hAnsi="Tahoma" w:cs="Tahoma"/>
                <w:color w:val="365F91"/>
              </w:rPr>
            </w:pPr>
            <w:r w:rsidRPr="00563B09">
              <w:rPr>
                <w:rFonts w:ascii="Tahoma" w:hAnsi="Tahoma" w:cs="Tahoma"/>
                <w:b/>
                <w:color w:val="365F91"/>
                <w:lang w:val="es-ES_tradnl"/>
              </w:rPr>
              <w:t>C</w:t>
            </w:r>
            <w:r w:rsidR="002263A1">
              <w:rPr>
                <w:rFonts w:ascii="Tahoma" w:hAnsi="Tahoma" w:cs="Tahoma"/>
                <w:b/>
                <w:color w:val="365F91"/>
                <w:lang w:val="es-ES_tradnl"/>
              </w:rPr>
              <w:t xml:space="preserve">OTIZACION SIMPLE  N° </w:t>
            </w:r>
            <w:r w:rsidR="00974BE5">
              <w:rPr>
                <w:rFonts w:ascii="Tahoma" w:hAnsi="Tahoma" w:cs="Tahoma"/>
                <w:b/>
                <w:color w:val="365F91"/>
                <w:lang w:val="es-ES_tradnl"/>
              </w:rPr>
              <w:t>0</w:t>
            </w:r>
            <w:r w:rsidR="00BD04E1">
              <w:rPr>
                <w:rFonts w:ascii="Tahoma" w:hAnsi="Tahoma" w:cs="Tahoma"/>
                <w:b/>
                <w:color w:val="365F91"/>
                <w:lang w:val="es-ES_tradnl"/>
              </w:rPr>
              <w:t>0</w:t>
            </w:r>
            <w:r w:rsidR="007914A9">
              <w:rPr>
                <w:rFonts w:ascii="Tahoma" w:hAnsi="Tahoma" w:cs="Tahoma"/>
                <w:b/>
                <w:color w:val="365F91"/>
                <w:lang w:val="es-ES_tradnl"/>
              </w:rPr>
              <w:t>14</w:t>
            </w:r>
            <w:r w:rsidR="00E96CCD">
              <w:rPr>
                <w:rFonts w:ascii="Tahoma" w:hAnsi="Tahoma" w:cs="Tahoma"/>
                <w:b/>
                <w:color w:val="365F91"/>
                <w:lang w:val="es-ES_tradnl"/>
              </w:rPr>
              <w:t>/2016</w:t>
            </w:r>
            <w:r w:rsidRPr="00563B09" w:rsidDel="000A777C">
              <w:rPr>
                <w:rFonts w:ascii="Tahoma" w:hAnsi="Tahoma" w:cs="Tahoma"/>
                <w:b/>
                <w:color w:val="365F91"/>
              </w:rPr>
              <w:t xml:space="preserve"> </w:t>
            </w:r>
          </w:p>
          <w:p w:rsidR="00563B09" w:rsidRPr="00563B09" w:rsidRDefault="002263A1" w:rsidP="005F40EC">
            <w:pPr>
              <w:tabs>
                <w:tab w:val="left" w:pos="284"/>
              </w:tabs>
              <w:spacing w:line="240" w:lineRule="auto"/>
              <w:ind w:left="567" w:right="565" w:hanging="567"/>
              <w:jc w:val="center"/>
              <w:rPr>
                <w:rFonts w:ascii="Tahoma" w:hAnsi="Tahoma" w:cs="Tahoma"/>
                <w:color w:val="365F91"/>
              </w:rPr>
            </w:pPr>
            <w:r w:rsidRPr="002263A1">
              <w:rPr>
                <w:rFonts w:ascii="Tahoma" w:hAnsi="Tahoma" w:cs="Tahoma"/>
                <w:color w:val="365F91"/>
              </w:rPr>
              <w:t>“ELABORACIÓN DE LEVANTAMIENTOS TOPOGRÁFICOS PARA LA CIUDAD DE SANTA CRUZ“</w:t>
            </w:r>
          </w:p>
          <w:p w:rsidR="00974BE5" w:rsidRDefault="00563B09" w:rsidP="005F40EC">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RAZÓN SOCIAL DEL PROPONENTE</w:t>
            </w:r>
            <w:r w:rsidR="00974BE5">
              <w:rPr>
                <w:rFonts w:ascii="Tahoma" w:hAnsi="Tahoma" w:cs="Tahoma"/>
                <w:color w:val="365F91"/>
              </w:rPr>
              <w:t>:</w:t>
            </w:r>
          </w:p>
          <w:p w:rsidR="00563B09" w:rsidRPr="00563B09" w:rsidRDefault="00563B09" w:rsidP="005F40EC">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TELEFONO</w:t>
            </w:r>
            <w:r w:rsidR="00974BE5">
              <w:rPr>
                <w:rFonts w:ascii="Tahoma" w:hAnsi="Tahoma" w:cs="Tahoma"/>
                <w:color w:val="365F91"/>
              </w:rPr>
              <w:t>:</w:t>
            </w:r>
            <w:r w:rsidRPr="00563B09">
              <w:rPr>
                <w:rFonts w:ascii="Tahoma" w:hAnsi="Tahoma" w:cs="Tahoma"/>
                <w:color w:val="365F91"/>
              </w:rPr>
              <w:t xml:space="preserve"> FAX</w:t>
            </w:r>
            <w:r w:rsidR="00974BE5">
              <w:rPr>
                <w:rFonts w:ascii="Tahoma" w:hAnsi="Tahoma" w:cs="Tahoma"/>
                <w:color w:val="365F91"/>
              </w:rPr>
              <w:t>:</w:t>
            </w:r>
            <w:r w:rsidRPr="00563B09">
              <w:rPr>
                <w:rFonts w:ascii="Tahoma" w:hAnsi="Tahoma" w:cs="Tahoma"/>
                <w:color w:val="365F91"/>
              </w:rPr>
              <w:t xml:space="preserve"> – EMAIL</w:t>
            </w:r>
            <w:r w:rsidR="00974BE5">
              <w:rPr>
                <w:rFonts w:ascii="Tahoma" w:hAnsi="Tahoma" w:cs="Tahoma"/>
                <w:color w:val="365F91"/>
              </w:rPr>
              <w:t>:</w:t>
            </w:r>
          </w:p>
          <w:p w:rsidR="00563B09" w:rsidRPr="00563B09" w:rsidRDefault="00563B09" w:rsidP="005F40EC">
            <w:pPr>
              <w:tabs>
                <w:tab w:val="left" w:pos="284"/>
              </w:tabs>
              <w:spacing w:line="240" w:lineRule="auto"/>
              <w:ind w:left="567" w:right="565" w:hanging="567"/>
              <w:jc w:val="center"/>
              <w:rPr>
                <w:rFonts w:ascii="Tahoma" w:hAnsi="Tahoma" w:cs="Tahoma"/>
                <w:color w:val="365F91"/>
              </w:rPr>
            </w:pPr>
            <w:r w:rsidRPr="00563B09">
              <w:rPr>
                <w:rFonts w:ascii="Tahoma" w:hAnsi="Tahoma" w:cs="Tahoma"/>
                <w:color w:val="365F91"/>
              </w:rPr>
              <w:t>ORIGINAL / COPIA</w:t>
            </w:r>
          </w:p>
        </w:tc>
      </w:tr>
    </w:tbl>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563B09" w:rsidRPr="00563B09" w:rsidRDefault="00563B09" w:rsidP="00C44496">
      <w:pPr>
        <w:tabs>
          <w:tab w:val="left" w:pos="284"/>
        </w:tabs>
        <w:spacing w:line="240" w:lineRule="auto"/>
        <w:ind w:left="426" w:right="565" w:hanging="993"/>
        <w:jc w:val="both"/>
        <w:rPr>
          <w:rFonts w:ascii="Tahoma" w:hAnsi="Tahoma" w:cs="Tahoma"/>
          <w:color w:val="365F91"/>
        </w:rPr>
      </w:pPr>
    </w:p>
    <w:p w:rsidR="00C44496" w:rsidRPr="00563B09" w:rsidRDefault="00C44496" w:rsidP="00C44496">
      <w:pPr>
        <w:pStyle w:val="Prrafodelista"/>
        <w:spacing w:line="240" w:lineRule="auto"/>
        <w:ind w:left="567" w:right="565"/>
        <w:jc w:val="both"/>
        <w:rPr>
          <w:rFonts w:ascii="Tahoma" w:hAnsi="Tahoma" w:cs="Tahoma"/>
          <w:color w:val="365F91"/>
        </w:rPr>
      </w:pPr>
    </w:p>
    <w:p w:rsidR="00563B09" w:rsidRPr="00F26A6F" w:rsidRDefault="00563B09" w:rsidP="00563B09">
      <w:pPr>
        <w:spacing w:after="0" w:line="240" w:lineRule="auto"/>
        <w:jc w:val="both"/>
        <w:rPr>
          <w:rFonts w:ascii="Tahoma" w:hAnsi="Tahoma" w:cs="Tahoma"/>
          <w:color w:val="365F91"/>
          <w:highlight w:val="yellow"/>
          <w:lang w:val="es-BO"/>
        </w:rPr>
      </w:pPr>
    </w:p>
    <w:p w:rsidR="00563B09" w:rsidRPr="00F26A6F" w:rsidRDefault="00563B09" w:rsidP="00563B09">
      <w:pPr>
        <w:pStyle w:val="TITULOS"/>
        <w:numPr>
          <w:ilvl w:val="0"/>
          <w:numId w:val="23"/>
        </w:numPr>
        <w:spacing w:after="0"/>
        <w:jc w:val="both"/>
        <w:rPr>
          <w:rFonts w:ascii="Tahoma" w:hAnsi="Tahoma" w:cs="Tahoma"/>
          <w:color w:val="365F91"/>
          <w:sz w:val="22"/>
          <w:szCs w:val="22"/>
        </w:rPr>
      </w:pPr>
      <w:r w:rsidRPr="00F26A6F">
        <w:rPr>
          <w:rFonts w:ascii="Tahoma" w:hAnsi="Tahoma" w:cs="Tahoma"/>
          <w:color w:val="365F91"/>
          <w:sz w:val="22"/>
          <w:szCs w:val="22"/>
        </w:rPr>
        <w:t xml:space="preserve">FORMA DE CALIFICACIÓN   </w:t>
      </w:r>
    </w:p>
    <w:p w:rsidR="00563B09" w:rsidRPr="00F26A6F" w:rsidRDefault="00563B09" w:rsidP="00563B09">
      <w:pPr>
        <w:pStyle w:val="Continuarlista"/>
        <w:ind w:left="426"/>
        <w:rPr>
          <w:rFonts w:ascii="Tahoma" w:hAnsi="Tahoma" w:cs="Tahoma"/>
          <w:color w:val="365F91"/>
          <w:sz w:val="22"/>
          <w:szCs w:val="22"/>
        </w:rPr>
      </w:pPr>
      <w:r w:rsidRPr="00FA1975">
        <w:rPr>
          <w:rFonts w:ascii="Tahoma" w:hAnsi="Tahoma" w:cs="Tahoma"/>
          <w:color w:val="365F91"/>
          <w:sz w:val="22"/>
          <w:szCs w:val="22"/>
        </w:rPr>
        <w:t xml:space="preserve">Los incisos marcados como MANDATORIO, la calificación será CUMPLE o NO CUMPLE. Mientras que los incisos marcados como </w:t>
      </w:r>
      <w:r w:rsidRPr="00F26A6F">
        <w:rPr>
          <w:rFonts w:ascii="Tahoma" w:hAnsi="Tahoma" w:cs="Tahoma"/>
          <w:color w:val="365F91"/>
          <w:sz w:val="22"/>
          <w:szCs w:val="22"/>
        </w:rPr>
        <w:t>CALIFICABLE, se basarán en la tabla de calificación de Criterios Calificables y las fórmulas de calificación adjuntas a este documento.</w:t>
      </w:r>
    </w:p>
    <w:p w:rsidR="00563B09" w:rsidRPr="00F26A6F" w:rsidRDefault="00563B09" w:rsidP="00563B09">
      <w:pPr>
        <w:pStyle w:val="Continuarlista"/>
        <w:spacing w:after="0"/>
        <w:ind w:left="426"/>
        <w:rPr>
          <w:rFonts w:ascii="Tahoma" w:hAnsi="Tahoma" w:cs="Tahoma"/>
          <w:color w:val="365F91"/>
          <w:sz w:val="22"/>
          <w:szCs w:val="22"/>
        </w:rPr>
      </w:pPr>
      <w:r w:rsidRPr="00F26A6F">
        <w:rPr>
          <w:rFonts w:ascii="Tahoma" w:hAnsi="Tahoma" w:cs="Tahoma"/>
          <w:color w:val="365F91"/>
          <w:sz w:val="22"/>
          <w:szCs w:val="22"/>
        </w:rPr>
        <w:t>A continuación se definen las palabras CUMPLE, NO CUMPLE:</w:t>
      </w:r>
    </w:p>
    <w:p w:rsidR="00563B09" w:rsidRPr="00F26A6F" w:rsidRDefault="00563B09" w:rsidP="00563B09">
      <w:pPr>
        <w:pStyle w:val="Continuarlista"/>
        <w:spacing w:after="0"/>
        <w:ind w:left="432"/>
        <w:rPr>
          <w:rFonts w:ascii="Tahoma" w:hAnsi="Tahoma" w:cs="Tahoma"/>
          <w:color w:val="365F91"/>
          <w:sz w:val="14"/>
          <w:szCs w:val="22"/>
        </w:rPr>
      </w:pPr>
    </w:p>
    <w:p w:rsidR="00563B09" w:rsidRPr="00FA1975" w:rsidRDefault="00563B09" w:rsidP="00563B09">
      <w:pPr>
        <w:pStyle w:val="Continuarlista"/>
        <w:ind w:left="426"/>
        <w:rPr>
          <w:rFonts w:ascii="Tahoma" w:hAnsi="Tahoma" w:cs="Tahoma"/>
          <w:color w:val="365F91"/>
          <w:sz w:val="22"/>
          <w:szCs w:val="22"/>
        </w:rPr>
      </w:pPr>
      <w:r w:rsidRPr="00F26A6F">
        <w:rPr>
          <w:rFonts w:ascii="Tahoma" w:hAnsi="Tahoma" w:cs="Tahoma"/>
          <w:b/>
          <w:color w:val="365F91"/>
          <w:sz w:val="22"/>
          <w:szCs w:val="22"/>
        </w:rPr>
        <w:t>CUMPLE.</w:t>
      </w:r>
      <w:r w:rsidRPr="00F26A6F">
        <w:rPr>
          <w:rFonts w:ascii="Tahoma" w:hAnsi="Tahoma" w:cs="Tahoma"/>
          <w:color w:val="365F91"/>
          <w:sz w:val="22"/>
          <w:szCs w:val="22"/>
        </w:rPr>
        <w:t xml:space="preserve"> Define que satisface completamente el requisito solicitado, a simple requerimiento de parte de ENTEL S.</w:t>
      </w:r>
      <w:r w:rsidRPr="00FA1975">
        <w:rPr>
          <w:rFonts w:ascii="Tahoma" w:hAnsi="Tahoma" w:cs="Tahoma"/>
          <w:color w:val="365F91"/>
          <w:sz w:val="22"/>
          <w:szCs w:val="22"/>
        </w:rPr>
        <w:t>A.</w:t>
      </w:r>
    </w:p>
    <w:p w:rsidR="00563B09" w:rsidRDefault="00563B09" w:rsidP="00563B09">
      <w:pPr>
        <w:pStyle w:val="Continuarlista"/>
        <w:ind w:left="426"/>
        <w:rPr>
          <w:rFonts w:ascii="Tahoma" w:hAnsi="Tahoma" w:cs="Tahoma"/>
          <w:color w:val="365F91"/>
          <w:sz w:val="22"/>
          <w:szCs w:val="22"/>
        </w:rPr>
      </w:pPr>
      <w:r w:rsidRPr="00FA1975">
        <w:rPr>
          <w:rFonts w:ascii="Tahoma" w:hAnsi="Tahoma" w:cs="Tahoma"/>
          <w:b/>
          <w:color w:val="365F91"/>
          <w:sz w:val="22"/>
          <w:szCs w:val="22"/>
        </w:rPr>
        <w:t>NO CUMPLE.</w:t>
      </w:r>
      <w:r w:rsidRPr="00FA1975">
        <w:rPr>
          <w:rFonts w:ascii="Tahoma" w:hAnsi="Tahoma" w:cs="Tahoma"/>
          <w:color w:val="365F91"/>
          <w:sz w:val="22"/>
          <w:szCs w:val="22"/>
        </w:rPr>
        <w:t xml:space="preserve"> Define que no satisface parcial o co</w:t>
      </w:r>
      <w:r w:rsidRPr="00F26A6F">
        <w:rPr>
          <w:rFonts w:ascii="Tahoma" w:hAnsi="Tahoma" w:cs="Tahoma"/>
          <w:color w:val="365F91"/>
          <w:sz w:val="22"/>
          <w:szCs w:val="22"/>
        </w:rPr>
        <w:t>mpletamente el requisito solicitado.</w:t>
      </w:r>
    </w:p>
    <w:p w:rsidR="002263A1" w:rsidRDefault="002263A1" w:rsidP="00563B09">
      <w:pPr>
        <w:pStyle w:val="Continuarlista"/>
        <w:ind w:left="426"/>
        <w:rPr>
          <w:rFonts w:ascii="Tahoma" w:hAnsi="Tahoma" w:cs="Tahoma"/>
          <w:color w:val="365F91"/>
          <w:sz w:val="22"/>
          <w:szCs w:val="22"/>
        </w:rPr>
      </w:pPr>
    </w:p>
    <w:p w:rsidR="002263A1" w:rsidRDefault="002263A1" w:rsidP="00563B09">
      <w:pPr>
        <w:pStyle w:val="Continuarlista"/>
        <w:ind w:left="426"/>
        <w:rPr>
          <w:rFonts w:ascii="Tahoma" w:hAnsi="Tahoma" w:cs="Tahoma"/>
          <w:color w:val="365F91"/>
          <w:sz w:val="22"/>
          <w:szCs w:val="22"/>
        </w:rPr>
      </w:pPr>
    </w:p>
    <w:p w:rsidR="002263A1" w:rsidRPr="00F26A6F" w:rsidRDefault="002263A1" w:rsidP="00563B09">
      <w:pPr>
        <w:pStyle w:val="Continuarlista"/>
        <w:ind w:left="426"/>
        <w:rPr>
          <w:rFonts w:ascii="Tahoma" w:hAnsi="Tahoma" w:cs="Tahoma"/>
          <w:color w:val="365F91"/>
          <w:sz w:val="22"/>
          <w:szCs w:val="22"/>
        </w:rPr>
      </w:pPr>
    </w:p>
    <w:p w:rsidR="00563B09" w:rsidRPr="00F26A6F" w:rsidRDefault="00563B09" w:rsidP="00563B09">
      <w:pPr>
        <w:pStyle w:val="Continuarlista"/>
        <w:numPr>
          <w:ilvl w:val="0"/>
          <w:numId w:val="31"/>
        </w:numPr>
        <w:spacing w:before="120" w:after="0"/>
        <w:ind w:hanging="654"/>
        <w:rPr>
          <w:rFonts w:ascii="Tahoma" w:hAnsi="Tahoma" w:cs="Tahoma"/>
          <w:color w:val="365F91"/>
          <w:sz w:val="22"/>
          <w:szCs w:val="22"/>
        </w:rPr>
      </w:pPr>
      <w:r w:rsidRPr="00F26A6F">
        <w:rPr>
          <w:rFonts w:ascii="Tahoma" w:hAnsi="Tahoma" w:cs="Tahoma"/>
          <w:b/>
          <w:bCs/>
          <w:color w:val="365F91"/>
          <w:sz w:val="22"/>
          <w:szCs w:val="22"/>
        </w:rPr>
        <w:lastRenderedPageBreak/>
        <w:t>CRITERIOS MANDATORIOS</w:t>
      </w:r>
    </w:p>
    <w:p w:rsidR="00563B09" w:rsidRPr="00F26A6F"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563B09"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oferentes deberán cumplir con todos los criterios mandatorios, el incumplimiento de cualquier criterio mandatorio, descalificará al oferente para proseguir con el proceso.</w:t>
      </w:r>
    </w:p>
    <w:p w:rsidR="00974BE5" w:rsidRPr="00F26A6F" w:rsidRDefault="00974BE5" w:rsidP="00563B09">
      <w:pPr>
        <w:pStyle w:val="Continuarlista"/>
        <w:spacing w:before="120" w:after="0"/>
        <w:ind w:left="1080"/>
        <w:rPr>
          <w:rFonts w:ascii="Tahoma" w:hAnsi="Tahoma" w:cs="Tahoma"/>
          <w:color w:val="365F91"/>
          <w:sz w:val="22"/>
          <w:szCs w:val="22"/>
        </w:rPr>
      </w:pPr>
    </w:p>
    <w:p w:rsidR="00563B09" w:rsidRPr="00F26A6F" w:rsidRDefault="00563B09" w:rsidP="00563B09">
      <w:pPr>
        <w:pStyle w:val="Continuarlista"/>
        <w:numPr>
          <w:ilvl w:val="0"/>
          <w:numId w:val="31"/>
        </w:numPr>
        <w:spacing w:before="120" w:after="0"/>
        <w:ind w:hanging="654"/>
        <w:rPr>
          <w:rFonts w:ascii="Tahoma" w:hAnsi="Tahoma" w:cs="Tahoma"/>
          <w:b/>
          <w:bCs/>
          <w:color w:val="365F91"/>
          <w:sz w:val="22"/>
          <w:szCs w:val="22"/>
        </w:rPr>
      </w:pPr>
      <w:r w:rsidRPr="00F26A6F">
        <w:rPr>
          <w:rFonts w:ascii="Tahoma" w:hAnsi="Tahoma" w:cs="Tahoma"/>
          <w:b/>
          <w:bCs/>
          <w:color w:val="365F91"/>
          <w:sz w:val="22"/>
          <w:szCs w:val="22"/>
        </w:rPr>
        <w:t>CRITERIOS CALIFICABLES.</w:t>
      </w:r>
    </w:p>
    <w:p w:rsidR="00563B09" w:rsidRPr="00F26A6F" w:rsidRDefault="00563B09" w:rsidP="00563B09">
      <w:pPr>
        <w:pStyle w:val="Continuarlista"/>
        <w:spacing w:before="120" w:after="0"/>
        <w:ind w:left="1080"/>
        <w:rPr>
          <w:rFonts w:ascii="Tahoma" w:hAnsi="Tahoma" w:cs="Tahoma"/>
          <w:color w:val="365F91"/>
          <w:sz w:val="22"/>
          <w:szCs w:val="22"/>
        </w:rPr>
      </w:pPr>
      <w:r w:rsidRPr="00F26A6F">
        <w:rPr>
          <w:rFonts w:ascii="Tahoma" w:hAnsi="Tahoma" w:cs="Tahoma"/>
          <w:color w:val="365F91"/>
          <w:sz w:val="22"/>
          <w:szCs w:val="22"/>
        </w:rPr>
        <w:t>Los criterios Calificables, tendrán una ponderación de 30% (Treinta por ciento) y serán evaluados de acuerdo a las siguientes formulas.</w:t>
      </w:r>
    </w:p>
    <w:p w:rsidR="00563B09" w:rsidRPr="00F26A6F" w:rsidRDefault="00563B09" w:rsidP="00563B09">
      <w:pPr>
        <w:pStyle w:val="Continuarlista"/>
        <w:spacing w:before="120" w:after="0"/>
        <w:ind w:left="1080"/>
        <w:rPr>
          <w:rFonts w:ascii="Tahoma" w:hAnsi="Tahoma" w:cs="Tahoma"/>
          <w:color w:val="365F91"/>
          <w:sz w:val="22"/>
          <w:szCs w:val="22"/>
        </w:rPr>
      </w:pPr>
    </w:p>
    <w:p w:rsidR="00563B09" w:rsidRPr="00F26A6F" w:rsidRDefault="00563B09" w:rsidP="00563B09">
      <w:pPr>
        <w:pStyle w:val="Continuarlista"/>
        <w:numPr>
          <w:ilvl w:val="0"/>
          <w:numId w:val="32"/>
        </w:numPr>
        <w:spacing w:before="120" w:after="0"/>
        <w:ind w:left="1418"/>
        <w:rPr>
          <w:rFonts w:ascii="Tahoma" w:hAnsi="Tahoma" w:cs="Tahoma"/>
          <w:color w:val="365F91"/>
          <w:sz w:val="22"/>
          <w:szCs w:val="22"/>
        </w:rPr>
      </w:pPr>
      <w:r w:rsidRPr="00F26A6F">
        <w:rPr>
          <w:rFonts w:ascii="Tahoma" w:hAnsi="Tahoma" w:cs="Tahoma"/>
          <w:color w:val="365F91"/>
          <w:sz w:val="22"/>
          <w:szCs w:val="22"/>
        </w:rPr>
        <w:t>Fórmula para la calificación de ítems en los que ENTEL S.A. requiere menor tiempo/sensibilidad y otros es:</w:t>
      </w:r>
    </w:p>
    <w:p w:rsidR="00563B09" w:rsidRPr="00F26A6F" w:rsidRDefault="00563B09" w:rsidP="00563B09">
      <w:pPr>
        <w:pStyle w:val="Continuarlista"/>
        <w:spacing w:after="0"/>
        <w:ind w:left="1080"/>
        <w:jc w:val="center"/>
        <w:rPr>
          <w:rFonts w:ascii="Tahoma" w:hAnsi="Tahoma" w:cs="Tahoma"/>
          <w:color w:val="365F91"/>
          <w:sz w:val="22"/>
          <w:szCs w:val="22"/>
        </w:rPr>
      </w:pPr>
      <w:r w:rsidRPr="00F26A6F">
        <w:rPr>
          <w:rFonts w:ascii="Tahoma" w:hAnsi="Tahoma" w:cs="Tahoma"/>
          <w:color w:val="365F91"/>
          <w:position w:val="-28"/>
          <w:sz w:val="22"/>
          <w:szCs w:val="22"/>
        </w:rPr>
        <w:object w:dxaOrig="2745" w:dyaOrig="690" w14:anchorId="7656D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35.25pt" o:ole="" o:allowoverlap="f">
            <v:imagedata r:id="rId14" o:title=""/>
          </v:shape>
          <o:OLEObject Type="Embed" ProgID="Equation.3" ShapeID="_x0000_i1025" DrawAspect="Content" ObjectID="_1516627172" r:id="rId15"/>
        </w:object>
      </w:r>
    </w:p>
    <w:p w:rsidR="00563B09" w:rsidRPr="00F26A6F" w:rsidRDefault="00563B09" w:rsidP="00563B09">
      <w:pPr>
        <w:pStyle w:val="Continuarlista"/>
        <w:spacing w:after="0"/>
        <w:ind w:left="1351" w:firstLine="65"/>
        <w:jc w:val="left"/>
        <w:rPr>
          <w:rFonts w:ascii="Tahoma" w:hAnsi="Tahoma" w:cs="Tahoma"/>
          <w:color w:val="365F91"/>
          <w:sz w:val="22"/>
          <w:szCs w:val="22"/>
        </w:rPr>
      </w:pPr>
      <w:r w:rsidRPr="00F26A6F">
        <w:rPr>
          <w:rFonts w:ascii="Tahoma" w:hAnsi="Tahoma" w:cs="Tahoma"/>
          <w:color w:val="365F91"/>
          <w:sz w:val="22"/>
          <w:szCs w:val="22"/>
        </w:rPr>
        <w:t>Dónde:</w:t>
      </w:r>
    </w:p>
    <w:p w:rsidR="00563B09" w:rsidRPr="00F26A6F" w:rsidRDefault="00563B09" w:rsidP="00563B09">
      <w:pPr>
        <w:pStyle w:val="Continuarlista"/>
        <w:spacing w:after="0"/>
        <w:ind w:left="1351" w:firstLine="65"/>
        <w:jc w:val="left"/>
        <w:rPr>
          <w:rFonts w:ascii="Tahoma" w:hAnsi="Tahoma" w:cs="Tahoma"/>
          <w:color w:val="365F91"/>
          <w:sz w:val="22"/>
          <w:szCs w:val="22"/>
        </w:rPr>
      </w:pPr>
    </w:p>
    <w:p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C_Mínima = Cantidad mínima ofrecida de todas las propuestas.</w:t>
      </w:r>
    </w:p>
    <w:p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C_Ofrecida = Cantidad ofrecida en la propuesta.</w:t>
      </w:r>
    </w:p>
    <w:p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 xml:space="preserve">Ponderación = De acuerdo a tabla de Calificación Técnica </w:t>
      </w:r>
    </w:p>
    <w:p w:rsidR="00563B09" w:rsidRPr="00F26A6F" w:rsidRDefault="00563B09" w:rsidP="00563B09">
      <w:pPr>
        <w:pStyle w:val="Continuarlista"/>
        <w:spacing w:before="120" w:after="0"/>
        <w:ind w:left="1701"/>
        <w:contextualSpacing/>
        <w:jc w:val="left"/>
        <w:rPr>
          <w:rFonts w:ascii="Tahoma" w:hAnsi="Tahoma" w:cs="Tahoma"/>
          <w:color w:val="365F91"/>
          <w:sz w:val="22"/>
          <w:szCs w:val="22"/>
        </w:rPr>
      </w:pPr>
    </w:p>
    <w:p w:rsidR="00563B09" w:rsidRPr="00F26A6F" w:rsidRDefault="00563B09" w:rsidP="00563B09">
      <w:pPr>
        <w:pStyle w:val="Continuarlista"/>
        <w:numPr>
          <w:ilvl w:val="0"/>
          <w:numId w:val="32"/>
        </w:numPr>
        <w:spacing w:before="120" w:after="0"/>
        <w:ind w:left="1418"/>
        <w:rPr>
          <w:rFonts w:ascii="Tahoma" w:hAnsi="Tahoma" w:cs="Tahoma"/>
          <w:color w:val="365F91"/>
          <w:sz w:val="22"/>
          <w:szCs w:val="22"/>
        </w:rPr>
      </w:pPr>
      <w:r w:rsidRPr="00F26A6F">
        <w:rPr>
          <w:rFonts w:ascii="Tahoma" w:hAnsi="Tahoma" w:cs="Tahoma"/>
          <w:color w:val="365F91"/>
          <w:sz w:val="22"/>
          <w:szCs w:val="22"/>
        </w:rPr>
        <w:t>Fórmula para la calificación de ítems en los que ENTEL S.A. requiere la mayor cantidad/capacidad y otros es:</w:t>
      </w:r>
    </w:p>
    <w:p w:rsidR="00563B09" w:rsidRPr="00F26A6F" w:rsidRDefault="00563B09" w:rsidP="00563B09">
      <w:pPr>
        <w:pStyle w:val="Continuarlista"/>
        <w:spacing w:after="0"/>
        <w:ind w:left="643"/>
        <w:jc w:val="left"/>
        <w:rPr>
          <w:rFonts w:ascii="Tahoma" w:hAnsi="Tahoma" w:cs="Tahoma"/>
          <w:color w:val="365F91"/>
          <w:sz w:val="22"/>
          <w:szCs w:val="22"/>
        </w:rPr>
      </w:pPr>
    </w:p>
    <w:p w:rsidR="00563B09" w:rsidRPr="00F26A6F" w:rsidRDefault="00563B09" w:rsidP="00563B09">
      <w:pPr>
        <w:pStyle w:val="Continuarlista"/>
        <w:spacing w:after="0"/>
        <w:ind w:left="1134"/>
        <w:jc w:val="center"/>
        <w:rPr>
          <w:rFonts w:ascii="Tahoma" w:hAnsi="Tahoma" w:cs="Tahoma"/>
          <w:color w:val="365F91"/>
          <w:sz w:val="22"/>
          <w:szCs w:val="22"/>
        </w:rPr>
      </w:pPr>
      <w:r w:rsidRPr="00F26A6F">
        <w:rPr>
          <w:rFonts w:ascii="Tahoma" w:hAnsi="Tahoma" w:cs="Tahoma"/>
          <w:color w:val="365F91"/>
          <w:position w:val="-28"/>
          <w:sz w:val="22"/>
          <w:szCs w:val="22"/>
        </w:rPr>
        <w:object w:dxaOrig="2850" w:dyaOrig="705" w14:anchorId="7BEF8FC7">
          <v:shape id="_x0000_i1026" type="#_x0000_t75" style="width:143.25pt;height:35.25pt;mso-position-horizontal:left" o:ole="" o:allowoverlap="f">
            <v:imagedata r:id="rId16" o:title=""/>
          </v:shape>
          <o:OLEObject Type="Embed" ProgID="Equation.3" ShapeID="_x0000_i1026" DrawAspect="Content" ObjectID="_1516627173" r:id="rId17"/>
        </w:object>
      </w:r>
    </w:p>
    <w:p w:rsidR="00563B09" w:rsidRPr="00F26A6F" w:rsidRDefault="00563B09" w:rsidP="00563B09">
      <w:pPr>
        <w:pStyle w:val="Continuarlista"/>
        <w:spacing w:after="0"/>
        <w:ind w:left="1351" w:firstLine="65"/>
        <w:jc w:val="left"/>
        <w:rPr>
          <w:rFonts w:ascii="Tahoma" w:hAnsi="Tahoma" w:cs="Tahoma"/>
          <w:color w:val="365F91"/>
          <w:sz w:val="22"/>
          <w:szCs w:val="22"/>
        </w:rPr>
      </w:pPr>
      <w:r w:rsidRPr="00F26A6F">
        <w:rPr>
          <w:rFonts w:ascii="Tahoma" w:hAnsi="Tahoma" w:cs="Tahoma"/>
          <w:color w:val="365F91"/>
          <w:sz w:val="22"/>
          <w:szCs w:val="22"/>
        </w:rPr>
        <w:t>Dónde:</w:t>
      </w:r>
    </w:p>
    <w:p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C_Ofrecida = Cantidad ofrecida en la propuesta.</w:t>
      </w:r>
    </w:p>
    <w:p w:rsidR="00563B09" w:rsidRPr="00F26A6F" w:rsidRDefault="00563B09" w:rsidP="00563B09">
      <w:pPr>
        <w:pStyle w:val="Continuarlista"/>
        <w:spacing w:after="0"/>
        <w:ind w:left="2059"/>
        <w:jc w:val="left"/>
        <w:rPr>
          <w:rFonts w:ascii="Tahoma" w:hAnsi="Tahoma" w:cs="Tahoma"/>
          <w:color w:val="365F91"/>
          <w:sz w:val="22"/>
          <w:szCs w:val="22"/>
        </w:rPr>
      </w:pPr>
      <w:r w:rsidRPr="00F26A6F">
        <w:rPr>
          <w:rFonts w:ascii="Tahoma" w:hAnsi="Tahoma" w:cs="Tahoma"/>
          <w:color w:val="365F91"/>
          <w:sz w:val="22"/>
          <w:szCs w:val="22"/>
        </w:rPr>
        <w:t>C_Máxima = Cantidad máxima ofrecida de todas las propuestas.</w:t>
      </w:r>
    </w:p>
    <w:p w:rsidR="00686F38" w:rsidRPr="00563B09" w:rsidRDefault="00563B09" w:rsidP="00563B09">
      <w:pPr>
        <w:pStyle w:val="Continuarlista"/>
        <w:ind w:left="426"/>
        <w:rPr>
          <w:rFonts w:ascii="Tahoma" w:hAnsi="Tahoma" w:cs="Tahoma"/>
          <w:color w:val="365F91"/>
          <w:highlight w:val="yellow"/>
        </w:rPr>
      </w:pPr>
      <w:r w:rsidRPr="00F26A6F">
        <w:rPr>
          <w:rFonts w:ascii="Tahoma" w:hAnsi="Tahoma" w:cs="Tahoma"/>
          <w:color w:val="365F91"/>
        </w:rPr>
        <w:t>Ponderación = De acuerdo a tabla de Calificación Técnica</w:t>
      </w:r>
    </w:p>
    <w:p w:rsidR="00686F38" w:rsidRDefault="00686F38"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Default="002263A1" w:rsidP="00CB2C36">
      <w:pPr>
        <w:pStyle w:val="Continuarlista"/>
        <w:ind w:left="426"/>
        <w:rPr>
          <w:rFonts w:ascii="Tahoma" w:hAnsi="Tahoma" w:cs="Tahoma"/>
          <w:color w:val="365F91"/>
          <w:highlight w:val="yellow"/>
        </w:rPr>
      </w:pPr>
    </w:p>
    <w:p w:rsidR="002263A1" w:rsidRPr="00563B09" w:rsidRDefault="002263A1" w:rsidP="00CB2C36">
      <w:pPr>
        <w:pStyle w:val="Continuarlista"/>
        <w:ind w:left="426"/>
        <w:rPr>
          <w:rFonts w:ascii="Tahoma" w:hAnsi="Tahoma" w:cs="Tahoma"/>
          <w:color w:val="365F91"/>
          <w:highlight w:val="yellow"/>
        </w:rPr>
      </w:pPr>
    </w:p>
    <w:p w:rsidR="00686F38" w:rsidRPr="00563B09" w:rsidRDefault="00686F38" w:rsidP="00686F38">
      <w:pPr>
        <w:spacing w:after="0" w:line="240" w:lineRule="auto"/>
        <w:ind w:left="426"/>
        <w:jc w:val="both"/>
        <w:rPr>
          <w:color w:val="365F91"/>
          <w:lang w:val="es-BO" w:bidi="ar-SA"/>
        </w:rPr>
      </w:pPr>
    </w:p>
    <w:p w:rsidR="00686F38" w:rsidRPr="00563B09" w:rsidRDefault="00686F38" w:rsidP="00686F38">
      <w:pPr>
        <w:pStyle w:val="TITULOS"/>
        <w:numPr>
          <w:ilvl w:val="0"/>
          <w:numId w:val="23"/>
        </w:numPr>
        <w:spacing w:after="0" w:line="240" w:lineRule="auto"/>
        <w:rPr>
          <w:color w:val="365F91"/>
        </w:rPr>
      </w:pPr>
      <w:r w:rsidRPr="00563B09">
        <w:rPr>
          <w:rFonts w:ascii="Tahoma" w:hAnsi="Tahoma" w:cs="Tahoma"/>
          <w:color w:val="365F91"/>
          <w:sz w:val="22"/>
          <w:szCs w:val="22"/>
        </w:rPr>
        <w:lastRenderedPageBreak/>
        <w:t xml:space="preserve">EXPERIENCIA DEL OFERENTE </w:t>
      </w:r>
    </w:p>
    <w:p w:rsidR="00686F38" w:rsidRPr="00563B09" w:rsidRDefault="00686F38" w:rsidP="00686F38">
      <w:pPr>
        <w:spacing w:after="0" w:line="240" w:lineRule="auto"/>
        <w:rPr>
          <w:color w:val="365F91"/>
          <w:lang w:val="es-BO" w:bidi="ar-SA"/>
        </w:rPr>
      </w:pPr>
    </w:p>
    <w:tbl>
      <w:tblPr>
        <w:tblW w:w="978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86F38" w:rsidRPr="00563B09" w:rsidTr="00686F38">
        <w:trPr>
          <w:trHeight w:val="202"/>
          <w:tblHeader/>
          <w:jc w:val="cent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686F38" w:rsidRPr="00563B09" w:rsidTr="00686F38">
        <w:trPr>
          <w:trHeight w:val="113"/>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686F38" w:rsidRPr="00F54969" w:rsidRDefault="00686F38" w:rsidP="00C64D2E">
            <w:pPr>
              <w:spacing w:after="0"/>
              <w:jc w:val="center"/>
              <w:rPr>
                <w:rFonts w:ascii="Tahoma" w:hAnsi="Tahoma" w:cs="Tahoma"/>
                <w:color w:val="FFFFFF"/>
                <w:sz w:val="18"/>
                <w:szCs w:val="18"/>
                <w:lang w:eastAsia="es-BO"/>
              </w:rPr>
            </w:pPr>
            <w:r w:rsidRPr="00F54969">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686F38" w:rsidRPr="00F54969" w:rsidRDefault="00686F38" w:rsidP="00C64D2E">
            <w:pPr>
              <w:spacing w:after="0"/>
              <w:jc w:val="center"/>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686F38" w:rsidRPr="00563B09" w:rsidTr="00686F38">
        <w:trPr>
          <w:trHeight w:val="46"/>
          <w:tblHeader/>
          <w:jc w:val="cent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686F38" w:rsidRPr="00F54969" w:rsidRDefault="00686F38" w:rsidP="00C64D2E">
            <w:pPr>
              <w:spacing w:after="0"/>
              <w:jc w:val="center"/>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686F38" w:rsidRPr="00563B09" w:rsidTr="00686F38">
        <w:trPr>
          <w:trHeight w:val="77"/>
          <w:tblHeader/>
          <w:jc w:val="cent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686F38" w:rsidRPr="00563B09" w:rsidRDefault="00686F38" w:rsidP="00C64D2E">
            <w:pPr>
              <w:spacing w:after="0"/>
              <w:jc w:val="center"/>
              <w:rPr>
                <w:rFonts w:ascii="Tahoma" w:hAnsi="Tahoma" w:cs="Tahoma"/>
                <w:b/>
                <w:bCs/>
                <w:color w:val="365F91"/>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563B09" w:rsidRDefault="00686F38" w:rsidP="00C64D2E">
            <w:pPr>
              <w:spacing w:after="0"/>
              <w:jc w:val="center"/>
              <w:rPr>
                <w:rFonts w:ascii="Tahoma" w:hAnsi="Tahoma" w:cs="Tahoma"/>
                <w:b/>
                <w:bCs/>
                <w:color w:val="365F91"/>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563B09" w:rsidRDefault="00686F38" w:rsidP="00C64D2E">
            <w:pPr>
              <w:spacing w:after="0"/>
              <w:jc w:val="center"/>
              <w:rPr>
                <w:rFonts w:ascii="Tahoma" w:hAnsi="Tahoma" w:cs="Tahoma"/>
                <w:b/>
                <w:bCs/>
                <w:color w:val="365F91"/>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563B09" w:rsidRDefault="00686F38" w:rsidP="00C64D2E">
            <w:pPr>
              <w:spacing w:after="0"/>
              <w:jc w:val="center"/>
              <w:rPr>
                <w:rFonts w:ascii="Tahoma" w:hAnsi="Tahoma" w:cs="Tahoma"/>
                <w:b/>
                <w:bCs/>
                <w:color w:val="365F91"/>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86F38" w:rsidRPr="00F54969" w:rsidRDefault="00686F38" w:rsidP="00C64D2E">
            <w:pPr>
              <w:spacing w:after="0"/>
              <w:jc w:val="center"/>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686F38" w:rsidRPr="00563B09" w:rsidRDefault="00686F38" w:rsidP="00C64D2E">
            <w:pPr>
              <w:spacing w:after="0"/>
              <w:jc w:val="center"/>
              <w:rPr>
                <w:rFonts w:ascii="Tahoma" w:hAnsi="Tahoma" w:cs="Tahoma"/>
                <w:b/>
                <w:bCs/>
                <w:color w:val="365F91"/>
                <w:sz w:val="18"/>
                <w:szCs w:val="18"/>
                <w:lang w:eastAsia="es-BO"/>
              </w:rPr>
            </w:pPr>
          </w:p>
        </w:tc>
      </w:tr>
      <w:tr w:rsidR="00686F38" w:rsidRPr="00563B09"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rsidR="00686F38" w:rsidRPr="00563B09" w:rsidRDefault="00686F38" w:rsidP="00C64D2E">
            <w:pPr>
              <w:spacing w:after="0"/>
              <w:jc w:val="center"/>
              <w:rPr>
                <w:color w:val="365F91"/>
              </w:rPr>
            </w:pPr>
            <w:r w:rsidRPr="00563B09">
              <w:rPr>
                <w:color w:val="365F91"/>
              </w:rPr>
              <w:t>1</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686F38" w:rsidP="00686F38">
            <w:pPr>
              <w:spacing w:after="0"/>
              <w:jc w:val="both"/>
              <w:rPr>
                <w:rFonts w:ascii="Tahoma" w:hAnsi="Tahoma" w:cs="Tahoma"/>
                <w:color w:val="365F91"/>
                <w:sz w:val="18"/>
                <w:szCs w:val="16"/>
              </w:rPr>
            </w:pPr>
            <w:r w:rsidRPr="00563B09">
              <w:rPr>
                <w:rFonts w:ascii="Tahoma" w:hAnsi="Tahoma" w:cs="Tahoma"/>
                <w:color w:val="365F91"/>
                <w:sz w:val="18"/>
                <w:szCs w:val="16"/>
              </w:rPr>
              <w:t>Certificados y/o recomen</w:t>
            </w:r>
            <w:r w:rsidR="002263A1">
              <w:rPr>
                <w:rFonts w:ascii="Tahoma" w:hAnsi="Tahoma" w:cs="Tahoma"/>
                <w:color w:val="365F91"/>
                <w:sz w:val="18"/>
                <w:szCs w:val="16"/>
              </w:rPr>
              <w:t>daciones de trabajos de estudios de suelos</w:t>
            </w:r>
            <w:r w:rsidRPr="00563B09">
              <w:rPr>
                <w:rFonts w:ascii="Tahoma" w:hAnsi="Tahoma" w:cs="Tahoma"/>
                <w:color w:val="365F91"/>
                <w:sz w:val="18"/>
                <w:szCs w:val="16"/>
              </w:rPr>
              <w:t xml:space="preserve"> (adjuntar certificados y/o cartas)</w:t>
            </w:r>
            <w:r w:rsidR="00F53B82">
              <w:rPr>
                <w:rFonts w:ascii="Tahoma" w:hAnsi="Tahoma" w:cs="Tahoma"/>
                <w:color w:val="365F91"/>
                <w:sz w:val="18"/>
                <w:szCs w:val="16"/>
              </w:rPr>
              <w:t>que haya realizado la Empresa</w:t>
            </w:r>
            <w:r w:rsidRPr="00563B09">
              <w:rPr>
                <w:rFonts w:ascii="Tahoma" w:hAnsi="Tahoma" w:cs="Tahoma"/>
                <w:color w:val="365F91"/>
                <w:sz w:val="18"/>
                <w:szCs w:val="16"/>
              </w:rPr>
              <w:t xml:space="preserve">, además presentar referencias personales.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145CA6" w:rsidP="00C64D2E">
            <w:pPr>
              <w:spacing w:after="0"/>
              <w:jc w:val="center"/>
              <w:rPr>
                <w:rFonts w:ascii="Tahoma" w:hAnsi="Tahoma" w:cs="Tahoma"/>
                <w:color w:val="365F91"/>
                <w:sz w:val="18"/>
                <w:szCs w:val="18"/>
                <w:lang w:eastAsia="es-BO"/>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5F40EC" w:rsidP="00C64D2E">
            <w:pPr>
              <w:spacing w:after="0"/>
              <w:jc w:val="center"/>
              <w:rPr>
                <w:rFonts w:ascii="Tahoma" w:hAnsi="Tahoma" w:cs="Tahoma"/>
                <w:color w:val="365F91"/>
                <w:sz w:val="18"/>
                <w:szCs w:val="18"/>
              </w:rPr>
            </w:pPr>
            <w:r w:rsidRPr="00563B09">
              <w:rPr>
                <w:rFonts w:ascii="Tahoma" w:hAnsi="Tahoma" w:cs="Tahoma"/>
                <w:color w:val="365F91"/>
                <w:sz w:val="18"/>
                <w:szCs w:val="18"/>
                <w:lang w:val="en-GB"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686F38" w:rsidP="00C64D2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145CA6" w:rsidP="00C64D2E">
            <w:pPr>
              <w:spacing w:after="0"/>
              <w:jc w:val="center"/>
              <w:rPr>
                <w:rFonts w:ascii="Tahoma" w:hAnsi="Tahoma" w:cs="Tahoma"/>
                <w:color w:val="365F91"/>
                <w:sz w:val="18"/>
                <w:szCs w:val="18"/>
                <w:lang w:val="en-GB" w:eastAsia="es-BO"/>
              </w:rPr>
            </w:pPr>
            <w:r w:rsidRPr="00563B09">
              <w:rPr>
                <w:rFonts w:ascii="Tahoma" w:hAnsi="Tahoma" w:cs="Tahoma"/>
                <w:color w:val="365F91"/>
                <w:sz w:val="18"/>
                <w:szCs w:val="18"/>
                <w:lang w:val="en-GB"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86F38" w:rsidRPr="00563B09" w:rsidRDefault="00686F38" w:rsidP="00C64D2E">
            <w:pPr>
              <w:spacing w:after="0"/>
              <w:jc w:val="center"/>
              <w:rPr>
                <w:rFonts w:ascii="Tahoma" w:hAnsi="Tahoma" w:cs="Tahoma"/>
                <w:b/>
                <w:bCs/>
                <w:color w:val="365F91"/>
                <w:sz w:val="18"/>
                <w:szCs w:val="18"/>
                <w:lang w:eastAsia="es-BO"/>
              </w:rPr>
            </w:pPr>
          </w:p>
        </w:tc>
      </w:tr>
      <w:tr w:rsidR="00AD30E6" w:rsidRPr="00563B09"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rsidR="00AD30E6" w:rsidRPr="00563B09" w:rsidRDefault="00AD30E6" w:rsidP="00C64D2E">
            <w:pPr>
              <w:spacing w:after="0"/>
              <w:jc w:val="center"/>
              <w:rPr>
                <w:color w:val="365F91"/>
              </w:rPr>
            </w:pPr>
            <w:r>
              <w:rPr>
                <w:rFonts w:ascii="Tahoma" w:hAnsi="Tahoma" w:cs="Tahoma"/>
                <w:color w:val="004990"/>
                <w:sz w:val="18"/>
                <w:szCs w:val="18"/>
                <w:lang w:eastAsia="es-BO"/>
              </w:rPr>
              <w:t>2</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F53B82" w:rsidRDefault="00F53B82" w:rsidP="00F53B82">
            <w:pPr>
              <w:spacing w:after="0"/>
              <w:jc w:val="both"/>
              <w:rPr>
                <w:rFonts w:ascii="Tahoma" w:hAnsi="Tahoma" w:cs="Tahoma"/>
                <w:color w:val="004990"/>
                <w:sz w:val="18"/>
              </w:rPr>
            </w:pPr>
            <w:r>
              <w:rPr>
                <w:rFonts w:ascii="Tahoma" w:hAnsi="Tahoma" w:cs="Tahoma"/>
                <w:color w:val="004990"/>
                <w:sz w:val="18"/>
              </w:rPr>
              <w:t>La Empresa deberá presentar los documentos de sus trabajadores como ser:</w:t>
            </w:r>
          </w:p>
          <w:p w:rsidR="00F53B82" w:rsidRPr="00F53B82" w:rsidRDefault="00F53B82" w:rsidP="00F53B82">
            <w:pPr>
              <w:pStyle w:val="Prrafodelista"/>
              <w:numPr>
                <w:ilvl w:val="0"/>
                <w:numId w:val="38"/>
              </w:numPr>
              <w:spacing w:after="0"/>
              <w:jc w:val="both"/>
              <w:rPr>
                <w:rFonts w:ascii="Tahoma" w:hAnsi="Tahoma" w:cs="Tahoma"/>
                <w:color w:val="004990"/>
                <w:sz w:val="18"/>
              </w:rPr>
            </w:pPr>
            <w:r w:rsidRPr="00F53B82">
              <w:rPr>
                <w:rFonts w:ascii="Tahoma" w:hAnsi="Tahoma" w:cs="Tahoma"/>
                <w:color w:val="004990"/>
                <w:sz w:val="18"/>
              </w:rPr>
              <w:t xml:space="preserve">Titulo </w:t>
            </w:r>
            <w:r>
              <w:rPr>
                <w:rFonts w:ascii="Tahoma" w:hAnsi="Tahoma" w:cs="Tahoma"/>
                <w:color w:val="004990"/>
                <w:sz w:val="18"/>
              </w:rPr>
              <w:t>en Provision N</w:t>
            </w:r>
            <w:r w:rsidRPr="00F53B82">
              <w:rPr>
                <w:rFonts w:ascii="Tahoma" w:hAnsi="Tahoma" w:cs="Tahoma"/>
                <w:color w:val="004990"/>
                <w:sz w:val="18"/>
              </w:rPr>
              <w:t>acional</w:t>
            </w:r>
            <w:r>
              <w:rPr>
                <w:rFonts w:ascii="Tahoma" w:hAnsi="Tahoma" w:cs="Tahoma"/>
                <w:color w:val="004990"/>
                <w:sz w:val="18"/>
              </w:rPr>
              <w:t>.</w:t>
            </w:r>
          </w:p>
          <w:p w:rsidR="00AD30E6" w:rsidRPr="00F53B82" w:rsidRDefault="00F53B82" w:rsidP="00F53B82">
            <w:pPr>
              <w:pStyle w:val="Prrafodelista"/>
              <w:numPr>
                <w:ilvl w:val="0"/>
                <w:numId w:val="38"/>
              </w:numPr>
              <w:spacing w:after="0"/>
              <w:jc w:val="both"/>
              <w:rPr>
                <w:rFonts w:ascii="Tahoma" w:hAnsi="Tahoma" w:cs="Tahoma"/>
                <w:color w:val="365F91"/>
                <w:sz w:val="18"/>
                <w:szCs w:val="16"/>
              </w:rPr>
            </w:pPr>
            <w:r w:rsidRPr="00F53B82">
              <w:rPr>
                <w:rFonts w:ascii="Tahoma" w:hAnsi="Tahoma" w:cs="Tahoma"/>
                <w:color w:val="004990"/>
                <w:sz w:val="18"/>
              </w:rPr>
              <w:t>Curriculum vitae</w:t>
            </w:r>
            <w:r>
              <w:rPr>
                <w:rFonts w:ascii="Tahoma" w:hAnsi="Tahoma" w:cs="Tahoma"/>
                <w:color w:val="004990"/>
                <w:sz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022E35">
              <w:rPr>
                <w:b/>
                <w:color w:val="004990"/>
                <w:sz w:val="20"/>
                <w:szCs w:val="20"/>
              </w:rPr>
            </w:r>
            <w:r w:rsidR="00022E35">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rPr>
            </w:pPr>
            <w:r w:rsidRPr="00563B09">
              <w:rPr>
                <w:rFonts w:ascii="Tahoma" w:hAnsi="Tahoma" w:cs="Tahoma"/>
                <w:color w:val="365F91"/>
                <w:sz w:val="18"/>
                <w:szCs w:val="18"/>
                <w:lang w:val="en-GB"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r w:rsidRPr="009C2DE5">
              <w:rPr>
                <w:rFonts w:ascii="Tahoma" w:hAnsi="Tahoma" w:cs="Tahoma"/>
                <w:color w:val="004990"/>
                <w:sz w:val="18"/>
                <w:szCs w:val="18"/>
                <w:lang w:val="en-GB" w:eastAsia="es-BO"/>
              </w:rPr>
              <w:t> </w:t>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lang w:val="en-GB" w:eastAsia="es-BO"/>
              </w:rPr>
            </w:pPr>
            <w:r w:rsidRPr="00563B09">
              <w:rPr>
                <w:rFonts w:ascii="Tahoma" w:hAnsi="Tahoma" w:cs="Tahoma"/>
                <w:color w:val="365F91"/>
                <w:sz w:val="18"/>
                <w:szCs w:val="18"/>
                <w:lang w:val="en-GB"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p>
        </w:tc>
      </w:tr>
      <w:tr w:rsidR="00AD30E6" w:rsidRPr="00563B09"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rsidR="00AD30E6" w:rsidRPr="00563B09" w:rsidRDefault="00AD30E6" w:rsidP="00C64D2E">
            <w:pPr>
              <w:spacing w:after="0"/>
              <w:jc w:val="center"/>
              <w:rPr>
                <w:color w:val="365F91"/>
              </w:rPr>
            </w:pPr>
            <w:r>
              <w:rPr>
                <w:rFonts w:ascii="Tahoma" w:hAnsi="Tahoma" w:cs="Tahoma"/>
                <w:color w:val="004990"/>
                <w:sz w:val="18"/>
                <w:szCs w:val="18"/>
                <w:lang w:eastAsia="es-BO"/>
              </w:rPr>
              <w:t>3</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686F38">
            <w:pPr>
              <w:spacing w:after="0"/>
              <w:jc w:val="both"/>
              <w:rPr>
                <w:rFonts w:ascii="Tahoma" w:hAnsi="Tahoma" w:cs="Tahoma"/>
                <w:color w:val="365F91"/>
                <w:sz w:val="18"/>
                <w:szCs w:val="16"/>
              </w:rPr>
            </w:pPr>
            <w:r w:rsidRPr="002334A3">
              <w:rPr>
                <w:rFonts w:ascii="Tahoma" w:hAnsi="Tahoma" w:cs="Tahoma"/>
                <w:color w:val="004990"/>
                <w:sz w:val="18"/>
              </w:rPr>
              <w:t>La experiencia general se con</w:t>
            </w:r>
            <w:r w:rsidR="00F53B82">
              <w:rPr>
                <w:rFonts w:ascii="Tahoma" w:hAnsi="Tahoma" w:cs="Tahoma"/>
                <w:color w:val="004990"/>
                <w:sz w:val="18"/>
              </w:rPr>
              <w:t>sidera mínimamente de 3 años</w:t>
            </w:r>
            <w:r w:rsidRPr="002334A3">
              <w:rPr>
                <w:rFonts w:ascii="Tahoma" w:hAnsi="Tahoma" w:cs="Tahoma"/>
                <w:color w:val="004990"/>
                <w:sz w:val="18"/>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022E35">
              <w:rPr>
                <w:b/>
                <w:color w:val="004990"/>
                <w:sz w:val="20"/>
                <w:szCs w:val="20"/>
              </w:rPr>
            </w:r>
            <w:r w:rsidR="00022E35">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rPr>
            </w:pPr>
            <w:r w:rsidRPr="00563B09">
              <w:rPr>
                <w:rFonts w:ascii="Tahoma" w:hAnsi="Tahoma" w:cs="Tahoma"/>
                <w:color w:val="365F91"/>
                <w:sz w:val="18"/>
                <w:szCs w:val="18"/>
                <w:lang w:val="en-GB"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lang w:val="en-GB" w:eastAsia="es-BO"/>
              </w:rPr>
            </w:pPr>
            <w:r w:rsidRPr="00563B09">
              <w:rPr>
                <w:rFonts w:ascii="Tahoma" w:hAnsi="Tahoma" w:cs="Tahoma"/>
                <w:color w:val="365F91"/>
                <w:sz w:val="18"/>
                <w:szCs w:val="18"/>
                <w:lang w:val="en-GB"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p>
        </w:tc>
      </w:tr>
      <w:tr w:rsidR="00AD30E6" w:rsidRPr="00563B09" w:rsidTr="00C64D2E">
        <w:trPr>
          <w:trHeight w:val="315"/>
          <w:jc w:val="center"/>
        </w:trPr>
        <w:tc>
          <w:tcPr>
            <w:tcW w:w="426" w:type="dxa"/>
            <w:tcBorders>
              <w:top w:val="single" w:sz="4" w:space="0" w:color="004990"/>
              <w:left w:val="single" w:sz="4" w:space="0" w:color="004990"/>
              <w:bottom w:val="single" w:sz="4" w:space="0" w:color="004990"/>
              <w:right w:val="single" w:sz="4" w:space="0" w:color="004990"/>
            </w:tcBorders>
            <w:vAlign w:val="center"/>
          </w:tcPr>
          <w:p w:rsidR="00AD30E6" w:rsidRPr="00563B09" w:rsidRDefault="00AD30E6" w:rsidP="00C64D2E">
            <w:pPr>
              <w:spacing w:after="0"/>
              <w:jc w:val="center"/>
              <w:rPr>
                <w:color w:val="365F91"/>
              </w:rPr>
            </w:pPr>
            <w:r>
              <w:rPr>
                <w:rFonts w:ascii="Tahoma" w:hAnsi="Tahoma" w:cs="Tahoma"/>
                <w:color w:val="004990"/>
                <w:sz w:val="18"/>
                <w:szCs w:val="18"/>
                <w:lang w:eastAsia="es-BO"/>
              </w:rPr>
              <w:t>4</w:t>
            </w:r>
          </w:p>
        </w:tc>
        <w:tc>
          <w:tcPr>
            <w:tcW w:w="5103"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686F38">
            <w:pPr>
              <w:spacing w:after="0"/>
              <w:jc w:val="both"/>
              <w:rPr>
                <w:rFonts w:ascii="Tahoma" w:hAnsi="Tahoma" w:cs="Tahoma"/>
                <w:color w:val="365F91"/>
                <w:sz w:val="18"/>
                <w:szCs w:val="16"/>
              </w:rPr>
            </w:pPr>
            <w:r w:rsidRPr="002334A3">
              <w:rPr>
                <w:rFonts w:ascii="Tahoma" w:hAnsi="Tahoma" w:cs="Tahoma"/>
                <w:color w:val="004990"/>
                <w:sz w:val="18"/>
              </w:rPr>
              <w:t>La experiencia especifica se considera mínimamente de 2 años en levantamiento de campo, replanteo, verificación de alineamiento horizontal y vertical, dibujo de perfiles longitudinales y transversales detallados con paquetes CAD y en base de datos editables y geo-referenciados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color w:val="365F91"/>
                <w:sz w:val="18"/>
                <w:szCs w:val="18"/>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022E35">
              <w:rPr>
                <w:b/>
                <w:color w:val="004990"/>
                <w:sz w:val="20"/>
                <w:szCs w:val="20"/>
              </w:rPr>
            </w:r>
            <w:r w:rsidR="00022E35">
              <w:rPr>
                <w:b/>
                <w:color w:val="004990"/>
                <w:sz w:val="20"/>
                <w:szCs w:val="20"/>
              </w:rPr>
              <w:fldChar w:fldCharType="separate"/>
            </w:r>
            <w:r w:rsidRPr="009C2DE5">
              <w:rPr>
                <w:b/>
                <w:color w:val="004990"/>
                <w:sz w:val="20"/>
                <w:szCs w:val="20"/>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rPr>
            </w:pPr>
            <w:r w:rsidRPr="00563B09">
              <w:rPr>
                <w:rFonts w:ascii="Tahoma" w:hAnsi="Tahoma" w:cs="Tahoma"/>
                <w:color w:val="365F91"/>
                <w:sz w:val="18"/>
                <w:szCs w:val="18"/>
                <w:lang w:val="en-GB"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5F40EC" w:rsidP="00C64D2E">
            <w:pPr>
              <w:spacing w:after="0"/>
              <w:jc w:val="center"/>
              <w:rPr>
                <w:rFonts w:ascii="Tahoma" w:hAnsi="Tahoma" w:cs="Tahoma"/>
                <w:color w:val="365F91"/>
                <w:sz w:val="18"/>
                <w:szCs w:val="18"/>
                <w:lang w:val="en-GB" w:eastAsia="es-BO"/>
              </w:rPr>
            </w:pPr>
            <w:r w:rsidRPr="00563B09">
              <w:rPr>
                <w:rFonts w:ascii="Tahoma" w:hAnsi="Tahoma" w:cs="Tahoma"/>
                <w:color w:val="365F91"/>
                <w:sz w:val="18"/>
                <w:szCs w:val="18"/>
                <w:lang w:val="en-GB"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D30E6" w:rsidRPr="00563B09" w:rsidRDefault="00AD30E6" w:rsidP="00C64D2E">
            <w:pPr>
              <w:spacing w:after="0"/>
              <w:jc w:val="center"/>
              <w:rPr>
                <w:rFonts w:ascii="Tahoma" w:hAnsi="Tahoma" w:cs="Tahoma"/>
                <w:b/>
                <w:bCs/>
                <w:color w:val="365F91"/>
                <w:sz w:val="18"/>
                <w:szCs w:val="18"/>
                <w:lang w:eastAsia="es-BO"/>
              </w:rPr>
            </w:pPr>
          </w:p>
        </w:tc>
      </w:tr>
    </w:tbl>
    <w:p w:rsidR="0088203F" w:rsidRDefault="0088203F" w:rsidP="002404D7">
      <w:pPr>
        <w:spacing w:after="0" w:line="240" w:lineRule="auto"/>
        <w:jc w:val="both"/>
        <w:rPr>
          <w:rFonts w:ascii="Tahoma" w:hAnsi="Tahoma" w:cs="Tahoma"/>
          <w:color w:val="365F91"/>
          <w:highlight w:val="yellow"/>
          <w:lang w:val="es-BO"/>
        </w:rPr>
      </w:pPr>
    </w:p>
    <w:p w:rsidR="00563B09" w:rsidRDefault="00563B09" w:rsidP="002404D7">
      <w:pPr>
        <w:spacing w:after="0" w:line="240" w:lineRule="auto"/>
        <w:jc w:val="both"/>
        <w:rPr>
          <w:rFonts w:ascii="Tahoma" w:hAnsi="Tahoma" w:cs="Tahoma"/>
          <w:color w:val="365F91"/>
          <w:highlight w:val="yellow"/>
          <w:lang w:val="es-BO"/>
        </w:rPr>
      </w:pPr>
    </w:p>
    <w:p w:rsidR="006B2C8D" w:rsidRPr="00563B09" w:rsidRDefault="0064402C" w:rsidP="00E32D22">
      <w:pPr>
        <w:pStyle w:val="TITULOS"/>
        <w:numPr>
          <w:ilvl w:val="0"/>
          <w:numId w:val="23"/>
        </w:numPr>
        <w:spacing w:after="0"/>
        <w:ind w:left="0" w:firstLine="0"/>
        <w:jc w:val="both"/>
        <w:rPr>
          <w:rFonts w:ascii="Tahoma" w:hAnsi="Tahoma" w:cs="Tahoma"/>
          <w:color w:val="365F91"/>
          <w:sz w:val="22"/>
          <w:szCs w:val="22"/>
        </w:rPr>
      </w:pPr>
      <w:r w:rsidRPr="00563B09">
        <w:rPr>
          <w:rFonts w:ascii="Tahoma" w:hAnsi="Tahoma" w:cs="Tahoma"/>
          <w:color w:val="365F91"/>
          <w:sz w:val="22"/>
          <w:szCs w:val="22"/>
        </w:rPr>
        <w:t xml:space="preserve">CARACTERÍSTICAS GENERALES </w:t>
      </w:r>
      <w:r w:rsidR="00D11BDB" w:rsidRPr="00563B09">
        <w:rPr>
          <w:rFonts w:ascii="Tahoma" w:hAnsi="Tahoma" w:cs="Tahoma"/>
          <w:color w:val="365F91"/>
          <w:sz w:val="22"/>
          <w:szCs w:val="22"/>
        </w:rPr>
        <w:t>Y ESPECÍ</w:t>
      </w:r>
      <w:r w:rsidRPr="00563B09">
        <w:rPr>
          <w:rFonts w:ascii="Tahoma" w:hAnsi="Tahoma" w:cs="Tahoma"/>
          <w:color w:val="365F91"/>
          <w:sz w:val="22"/>
          <w:szCs w:val="22"/>
        </w:rPr>
        <w:t xml:space="preserve">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F133FE" w:rsidRPr="00563B09" w:rsidTr="00F1700E">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F133FE" w:rsidRPr="00563B09" w:rsidTr="00F1700E">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F133FE" w:rsidRPr="00F54969" w:rsidRDefault="00F133FE" w:rsidP="00431F4D">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 xml:space="preserve">CARACTERISTICAS </w:t>
            </w:r>
            <w:r w:rsidR="00431F4D" w:rsidRPr="00F54969">
              <w:rPr>
                <w:rFonts w:ascii="Tahoma" w:hAnsi="Tahoma" w:cs="Tahoma"/>
                <w:b/>
                <w:bCs/>
                <w:color w:val="FFFFFF"/>
                <w:sz w:val="18"/>
                <w:szCs w:val="18"/>
                <w:lang w:eastAsia="es-BO"/>
              </w:rPr>
              <w:t>GENERALES Y ESPECIFICAS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F133FE" w:rsidRPr="00F54969" w:rsidRDefault="00F133FE" w:rsidP="00F133FE">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CB2C36" w:rsidRPr="00563B09" w:rsidTr="00F1700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F133FE" w:rsidRPr="00F54969" w:rsidRDefault="00F133FE" w:rsidP="00F133FE">
            <w:pPr>
              <w:spacing w:after="0"/>
              <w:jc w:val="both"/>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CB2C36" w:rsidRPr="00563B09" w:rsidTr="00F1700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33FE" w:rsidRPr="00F54969" w:rsidRDefault="00F133FE" w:rsidP="00F133FE">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F133FE" w:rsidRPr="00563B09" w:rsidRDefault="00F133FE" w:rsidP="00F133FE">
            <w:pPr>
              <w:spacing w:after="0"/>
              <w:jc w:val="both"/>
              <w:rPr>
                <w:rFonts w:ascii="Tahoma" w:hAnsi="Tahoma" w:cs="Tahoma"/>
                <w:b/>
                <w:bCs/>
                <w:color w:val="365F91"/>
                <w:sz w:val="18"/>
                <w:szCs w:val="18"/>
                <w:lang w:eastAsia="es-BO"/>
              </w:rPr>
            </w:pPr>
          </w:p>
        </w:tc>
      </w:tr>
      <w:tr w:rsidR="00F133FE" w:rsidRPr="00563B09" w:rsidTr="00F1700E">
        <w:trPr>
          <w:trHeight w:val="315"/>
        </w:trPr>
        <w:tc>
          <w:tcPr>
            <w:tcW w:w="426" w:type="dxa"/>
            <w:tcBorders>
              <w:top w:val="single" w:sz="4" w:space="0" w:color="FFFFFF"/>
            </w:tcBorders>
            <w:vAlign w:val="center"/>
          </w:tcPr>
          <w:p w:rsidR="00F133FE" w:rsidRPr="00563B09" w:rsidRDefault="00F133FE" w:rsidP="00F133FE">
            <w:pPr>
              <w:spacing w:after="0"/>
              <w:jc w:val="both"/>
              <w:rPr>
                <w:color w:val="365F91"/>
              </w:rPr>
            </w:pPr>
            <w:r w:rsidRPr="00563B09">
              <w:rPr>
                <w:color w:val="365F91"/>
              </w:rPr>
              <w:t>1</w:t>
            </w:r>
          </w:p>
        </w:tc>
        <w:tc>
          <w:tcPr>
            <w:tcW w:w="5103" w:type="dxa"/>
            <w:tcBorders>
              <w:top w:val="single" w:sz="4" w:space="0" w:color="FFFFFF"/>
            </w:tcBorders>
            <w:shd w:val="clear" w:color="auto" w:fill="auto"/>
            <w:vAlign w:val="center"/>
          </w:tcPr>
          <w:p w:rsidR="00F133FE" w:rsidRPr="002263A1" w:rsidRDefault="00F133FE" w:rsidP="007A5FED">
            <w:pPr>
              <w:jc w:val="both"/>
              <w:rPr>
                <w:rFonts w:ascii="Tahoma" w:hAnsi="Tahoma" w:cs="Tahoma"/>
                <w:color w:val="365F91"/>
                <w:sz w:val="18"/>
                <w:szCs w:val="18"/>
              </w:rPr>
            </w:pPr>
            <w:r w:rsidRPr="00563B09">
              <w:rPr>
                <w:rFonts w:ascii="Tahoma" w:hAnsi="Tahoma" w:cs="Tahoma"/>
                <w:color w:val="365F91"/>
                <w:sz w:val="18"/>
                <w:szCs w:val="18"/>
              </w:rPr>
              <w:t xml:space="preserve">La empresa deberá </w:t>
            </w:r>
            <w:r w:rsidR="002263A1">
              <w:rPr>
                <w:rFonts w:ascii="Tahoma" w:hAnsi="Tahoma" w:cs="Tahoma"/>
                <w:color w:val="365F91"/>
                <w:sz w:val="18"/>
                <w:szCs w:val="18"/>
              </w:rPr>
              <w:t>realizar</w:t>
            </w:r>
            <w:r w:rsidR="002263A1">
              <w:t xml:space="preserve"> </w:t>
            </w:r>
            <w:r w:rsidR="002263A1" w:rsidRPr="002263A1">
              <w:rPr>
                <w:rFonts w:ascii="Tahoma" w:hAnsi="Tahoma" w:cs="Tahoma"/>
                <w:color w:val="365F91"/>
                <w:sz w:val="18"/>
                <w:szCs w:val="18"/>
              </w:rPr>
              <w:t>levantamientos topográficos, replanteos de obra</w:t>
            </w:r>
            <w:r w:rsidR="002263A1">
              <w:rPr>
                <w:rFonts w:ascii="Tahoma" w:hAnsi="Tahoma" w:cs="Tahoma"/>
                <w:color w:val="365F91"/>
                <w:sz w:val="18"/>
                <w:szCs w:val="18"/>
              </w:rPr>
              <w:t xml:space="preserve">s </w:t>
            </w:r>
            <w:r w:rsidR="007A5FED">
              <w:rPr>
                <w:rFonts w:ascii="Tahoma" w:hAnsi="Tahoma" w:cs="Tahoma"/>
                <w:color w:val="365F91"/>
                <w:sz w:val="18"/>
                <w:szCs w:val="18"/>
              </w:rPr>
              <w:t>a fin de cumplir la normativa para los casos que corresponda</w:t>
            </w:r>
            <w:r w:rsidR="002263A1">
              <w:rPr>
                <w:rFonts w:ascii="Tahoma" w:hAnsi="Tahoma" w:cs="Tahoma"/>
                <w:color w:val="365F91"/>
                <w:sz w:val="18"/>
                <w:szCs w:val="18"/>
              </w:rPr>
              <w:t>, e</w:t>
            </w:r>
            <w:r w:rsidR="002263A1" w:rsidRPr="002263A1">
              <w:rPr>
                <w:rFonts w:ascii="Tahoma" w:hAnsi="Tahoma" w:cs="Tahoma"/>
                <w:color w:val="365F91"/>
                <w:sz w:val="18"/>
                <w:szCs w:val="18"/>
              </w:rPr>
              <w:t xml:space="preserve">fectuar cálculos y representaciones gráficas </w:t>
            </w:r>
            <w:r w:rsidR="002263A1">
              <w:rPr>
                <w:rFonts w:ascii="Tahoma" w:hAnsi="Tahoma" w:cs="Tahoma"/>
                <w:color w:val="365F91"/>
                <w:sz w:val="18"/>
                <w:szCs w:val="18"/>
              </w:rPr>
              <w:t>de las mediciones topográficas</w:t>
            </w:r>
            <w:r w:rsidR="007A5FED">
              <w:rPr>
                <w:rFonts w:ascii="Tahoma" w:hAnsi="Tahoma" w:cs="Tahoma"/>
                <w:color w:val="365F91"/>
                <w:sz w:val="18"/>
                <w:szCs w:val="18"/>
              </w:rPr>
              <w:t>.</w:t>
            </w:r>
          </w:p>
        </w:tc>
        <w:tc>
          <w:tcPr>
            <w:tcW w:w="709" w:type="dxa"/>
            <w:tcBorders>
              <w:top w:val="single" w:sz="4" w:space="0" w:color="FFFFFF"/>
            </w:tcBorders>
            <w:shd w:val="clear" w:color="auto" w:fill="auto"/>
            <w:vAlign w:val="center"/>
          </w:tcPr>
          <w:p w:rsidR="00F133FE" w:rsidRPr="00563B09" w:rsidRDefault="00C31C96"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rsidR="00F133FE" w:rsidRPr="00563B09" w:rsidRDefault="00C31C96"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rsidR="00F133FE" w:rsidRPr="00563B09" w:rsidRDefault="00F133FE"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rsidR="00F133FE" w:rsidRPr="00563B09" w:rsidRDefault="00C31C96"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rsidR="00F133FE" w:rsidRPr="00563B09" w:rsidRDefault="00F133FE" w:rsidP="00F133FE">
            <w:pPr>
              <w:spacing w:after="0"/>
              <w:jc w:val="both"/>
              <w:rPr>
                <w:rFonts w:ascii="Tahoma" w:hAnsi="Tahoma" w:cs="Tahoma"/>
                <w:b/>
                <w:bCs/>
                <w:color w:val="365F91"/>
                <w:sz w:val="18"/>
                <w:szCs w:val="18"/>
                <w:lang w:eastAsia="es-BO"/>
              </w:rPr>
            </w:pPr>
          </w:p>
        </w:tc>
      </w:tr>
      <w:tr w:rsidR="00613235" w:rsidRPr="00563B09" w:rsidTr="00F1700E">
        <w:trPr>
          <w:trHeight w:val="315"/>
        </w:trPr>
        <w:tc>
          <w:tcPr>
            <w:tcW w:w="426" w:type="dxa"/>
            <w:tcBorders>
              <w:top w:val="single" w:sz="4" w:space="0" w:color="FFFFFF"/>
            </w:tcBorders>
            <w:vAlign w:val="center"/>
          </w:tcPr>
          <w:p w:rsidR="00613235" w:rsidRPr="00563B09" w:rsidRDefault="00613235" w:rsidP="00F133FE">
            <w:pPr>
              <w:spacing w:after="0"/>
              <w:jc w:val="both"/>
              <w:rPr>
                <w:color w:val="365F91"/>
              </w:rPr>
            </w:pPr>
            <w:r w:rsidRPr="00563B09">
              <w:rPr>
                <w:color w:val="365F91"/>
              </w:rPr>
              <w:t>2</w:t>
            </w:r>
          </w:p>
        </w:tc>
        <w:tc>
          <w:tcPr>
            <w:tcW w:w="5103" w:type="dxa"/>
            <w:tcBorders>
              <w:top w:val="single" w:sz="4" w:space="0" w:color="FFFFFF"/>
            </w:tcBorders>
            <w:shd w:val="clear" w:color="auto" w:fill="auto"/>
            <w:vAlign w:val="center"/>
          </w:tcPr>
          <w:p w:rsidR="00613235" w:rsidRPr="00563B09" w:rsidRDefault="002263A1" w:rsidP="0088203F">
            <w:pPr>
              <w:jc w:val="both"/>
              <w:rPr>
                <w:rFonts w:ascii="Tahoma" w:hAnsi="Tahoma" w:cs="Tahoma"/>
                <w:color w:val="365F91"/>
                <w:sz w:val="18"/>
                <w:szCs w:val="18"/>
              </w:rPr>
            </w:pPr>
            <w:r>
              <w:rPr>
                <w:rFonts w:ascii="Tahoma" w:hAnsi="Tahoma" w:cs="Tahoma"/>
                <w:color w:val="365F91"/>
                <w:sz w:val="18"/>
                <w:szCs w:val="18"/>
              </w:rPr>
              <w:t xml:space="preserve">La empresa </w:t>
            </w:r>
            <w:ins w:id="2" w:author="Maria Nydia Camberos Guerrero" w:date="2016-01-15T10:50:00Z">
              <w:r w:rsidR="00600C45">
                <w:rPr>
                  <w:rFonts w:ascii="Tahoma" w:hAnsi="Tahoma" w:cs="Tahoma"/>
                  <w:color w:val="365F91"/>
                  <w:sz w:val="18"/>
                  <w:szCs w:val="18"/>
                </w:rPr>
                <w:t xml:space="preserve">debe </w:t>
              </w:r>
            </w:ins>
            <w:r w:rsidR="00AD30E6">
              <w:rPr>
                <w:rFonts w:ascii="Tahoma" w:hAnsi="Tahoma" w:cs="Tahoma"/>
                <w:color w:val="365F91"/>
                <w:sz w:val="18"/>
                <w:szCs w:val="18"/>
              </w:rPr>
              <w:t>comprometerse</w:t>
            </w:r>
            <w:r>
              <w:rPr>
                <w:rFonts w:ascii="Tahoma" w:hAnsi="Tahoma" w:cs="Tahoma"/>
                <w:color w:val="365F91"/>
                <w:sz w:val="18"/>
                <w:szCs w:val="18"/>
              </w:rPr>
              <w:t xml:space="preserve"> </w:t>
            </w:r>
            <w:r w:rsidR="00033B62">
              <w:rPr>
                <w:rFonts w:ascii="Tahoma" w:hAnsi="Tahoma" w:cs="Tahoma"/>
                <w:color w:val="365F91"/>
                <w:sz w:val="18"/>
                <w:szCs w:val="18"/>
              </w:rPr>
              <w:t>a entregar el producto del levantamiento de acuerdo a formato de planilla adjunto, además de los planos en formato establecido por la alcaldía.</w:t>
            </w:r>
          </w:p>
        </w:tc>
        <w:tc>
          <w:tcPr>
            <w:tcW w:w="709" w:type="dxa"/>
            <w:tcBorders>
              <w:top w:val="single" w:sz="4" w:space="0" w:color="FFFFFF"/>
            </w:tcBorders>
            <w:shd w:val="clear" w:color="auto" w:fill="auto"/>
            <w:vAlign w:val="center"/>
          </w:tcPr>
          <w:p w:rsidR="00613235" w:rsidRPr="00563B09" w:rsidRDefault="00613235"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rsidR="00613235" w:rsidRPr="00563B09" w:rsidRDefault="00613235"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rsidR="00613235" w:rsidRPr="00563B09" w:rsidRDefault="00613235"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rsidR="00613235" w:rsidRPr="00563B09" w:rsidRDefault="00613235"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rsidR="00613235" w:rsidRPr="00563B09" w:rsidRDefault="00613235" w:rsidP="00F133FE">
            <w:pPr>
              <w:spacing w:after="0"/>
              <w:jc w:val="both"/>
              <w:rPr>
                <w:rFonts w:ascii="Tahoma" w:hAnsi="Tahoma" w:cs="Tahoma"/>
                <w:b/>
                <w:bCs/>
                <w:color w:val="365F91"/>
                <w:sz w:val="18"/>
                <w:szCs w:val="18"/>
                <w:lang w:eastAsia="es-BO"/>
              </w:rPr>
            </w:pPr>
          </w:p>
        </w:tc>
      </w:tr>
      <w:tr w:rsidR="00292B56" w:rsidRPr="00563B09" w:rsidTr="00F1700E">
        <w:trPr>
          <w:trHeight w:val="315"/>
        </w:trPr>
        <w:tc>
          <w:tcPr>
            <w:tcW w:w="426" w:type="dxa"/>
            <w:tcBorders>
              <w:top w:val="single" w:sz="4" w:space="0" w:color="FFFFFF"/>
            </w:tcBorders>
            <w:vAlign w:val="center"/>
          </w:tcPr>
          <w:p w:rsidR="00292B56" w:rsidRPr="00563B09" w:rsidRDefault="00292B56" w:rsidP="00F133FE">
            <w:pPr>
              <w:spacing w:after="0"/>
              <w:jc w:val="both"/>
              <w:rPr>
                <w:color w:val="365F91"/>
              </w:rPr>
            </w:pPr>
            <w:r w:rsidRPr="00563B09">
              <w:rPr>
                <w:color w:val="365F91"/>
              </w:rPr>
              <w:t>3</w:t>
            </w:r>
          </w:p>
        </w:tc>
        <w:tc>
          <w:tcPr>
            <w:tcW w:w="5103" w:type="dxa"/>
            <w:tcBorders>
              <w:top w:val="single" w:sz="4" w:space="0" w:color="FFFFFF"/>
            </w:tcBorders>
            <w:shd w:val="clear" w:color="auto" w:fill="auto"/>
            <w:vAlign w:val="center"/>
          </w:tcPr>
          <w:p w:rsidR="00292B56" w:rsidRPr="00563B09" w:rsidRDefault="00AD30E6" w:rsidP="00AD30E6">
            <w:pPr>
              <w:jc w:val="both"/>
              <w:rPr>
                <w:rFonts w:ascii="Tahoma" w:hAnsi="Tahoma" w:cs="Tahoma"/>
                <w:color w:val="365F91"/>
                <w:sz w:val="18"/>
                <w:szCs w:val="18"/>
              </w:rPr>
            </w:pPr>
            <w:r w:rsidRPr="00AD30E6">
              <w:rPr>
                <w:rFonts w:ascii="Tahoma" w:hAnsi="Tahoma" w:cs="Tahoma"/>
                <w:color w:val="365F91"/>
                <w:sz w:val="18"/>
                <w:szCs w:val="18"/>
              </w:rPr>
              <w:t>Debe garantizar una fluida comunicación dentro del grupo de ENTEL S.A., compuesto por todos lo</w:t>
            </w:r>
            <w:r>
              <w:rPr>
                <w:rFonts w:ascii="Tahoma" w:hAnsi="Tahoma" w:cs="Tahoma"/>
                <w:color w:val="365F91"/>
                <w:sz w:val="18"/>
                <w:szCs w:val="18"/>
              </w:rPr>
              <w:t>s Especialistas. Todos los días deberá informar hacerca de los resultados obtenidos</w:t>
            </w:r>
            <w:r w:rsidRPr="00AD30E6">
              <w:rPr>
                <w:rFonts w:ascii="Tahoma" w:hAnsi="Tahoma" w:cs="Tahoma"/>
                <w:color w:val="365F91"/>
                <w:sz w:val="18"/>
                <w:szCs w:val="18"/>
              </w:rPr>
              <w:t>.</w:t>
            </w:r>
          </w:p>
        </w:tc>
        <w:tc>
          <w:tcPr>
            <w:tcW w:w="709" w:type="dxa"/>
            <w:tcBorders>
              <w:top w:val="single" w:sz="4" w:space="0" w:color="FFFFFF"/>
            </w:tcBorders>
            <w:shd w:val="clear" w:color="auto" w:fill="auto"/>
            <w:vAlign w:val="center"/>
          </w:tcPr>
          <w:p w:rsidR="00292B56" w:rsidRPr="00563B09" w:rsidRDefault="005B3179"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rsidR="00292B56" w:rsidRPr="00563B09" w:rsidRDefault="005B3179"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rsidR="00292B56" w:rsidRPr="00563B09" w:rsidRDefault="00292B56"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rsidR="00292B56" w:rsidRPr="00563B09" w:rsidRDefault="005B3179"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rsidR="00292B56" w:rsidRPr="00563B09" w:rsidRDefault="00292B56" w:rsidP="00F133FE">
            <w:pPr>
              <w:spacing w:after="0"/>
              <w:jc w:val="both"/>
              <w:rPr>
                <w:rFonts w:ascii="Tahoma" w:hAnsi="Tahoma" w:cs="Tahoma"/>
                <w:b/>
                <w:bCs/>
                <w:color w:val="365F91"/>
                <w:sz w:val="18"/>
                <w:szCs w:val="18"/>
                <w:lang w:eastAsia="es-BO"/>
              </w:rPr>
            </w:pPr>
          </w:p>
        </w:tc>
      </w:tr>
      <w:tr w:rsidR="00EF0CC0" w:rsidRPr="00563B09" w:rsidTr="00F1700E">
        <w:trPr>
          <w:trHeight w:val="315"/>
        </w:trPr>
        <w:tc>
          <w:tcPr>
            <w:tcW w:w="426" w:type="dxa"/>
            <w:tcBorders>
              <w:top w:val="single" w:sz="4" w:space="0" w:color="FFFFFF"/>
            </w:tcBorders>
            <w:vAlign w:val="center"/>
          </w:tcPr>
          <w:p w:rsidR="00EF0CC0" w:rsidRPr="00563B09" w:rsidRDefault="00EF0CC0" w:rsidP="00F133FE">
            <w:pPr>
              <w:spacing w:after="0"/>
              <w:jc w:val="both"/>
              <w:rPr>
                <w:color w:val="365F91"/>
              </w:rPr>
            </w:pPr>
            <w:r w:rsidRPr="00563B09">
              <w:rPr>
                <w:color w:val="365F91"/>
              </w:rPr>
              <w:t>4</w:t>
            </w:r>
          </w:p>
        </w:tc>
        <w:tc>
          <w:tcPr>
            <w:tcW w:w="5103" w:type="dxa"/>
            <w:tcBorders>
              <w:top w:val="single" w:sz="4" w:space="0" w:color="FFFFFF"/>
            </w:tcBorders>
            <w:shd w:val="clear" w:color="auto" w:fill="auto"/>
            <w:vAlign w:val="center"/>
          </w:tcPr>
          <w:p w:rsidR="007A5FED" w:rsidRPr="00563B09" w:rsidRDefault="00AC02F9" w:rsidP="003E11CB">
            <w:pPr>
              <w:jc w:val="both"/>
              <w:rPr>
                <w:rFonts w:ascii="Tahoma" w:hAnsi="Tahoma" w:cs="Tahoma"/>
                <w:color w:val="365F91"/>
                <w:sz w:val="18"/>
                <w:szCs w:val="18"/>
              </w:rPr>
            </w:pPr>
            <w:r w:rsidRPr="00AC02F9">
              <w:rPr>
                <w:rFonts w:ascii="Tahoma" w:hAnsi="Tahoma" w:cs="Tahoma"/>
                <w:color w:val="365F91"/>
                <w:sz w:val="18"/>
                <w:szCs w:val="18"/>
              </w:rPr>
              <w:t>El</w:t>
            </w:r>
            <w:r>
              <w:rPr>
                <w:rFonts w:ascii="Tahoma" w:hAnsi="Tahoma" w:cs="Tahoma"/>
                <w:color w:val="365F91"/>
                <w:sz w:val="18"/>
                <w:szCs w:val="18"/>
              </w:rPr>
              <w:t xml:space="preserve"> trabajo </w:t>
            </w:r>
            <w:r w:rsidR="007A5FED">
              <w:rPr>
                <w:rFonts w:ascii="Tahoma" w:hAnsi="Tahoma" w:cs="Tahoma"/>
                <w:color w:val="365F91"/>
                <w:sz w:val="18"/>
                <w:szCs w:val="18"/>
              </w:rPr>
              <w:t>de c</w:t>
            </w:r>
            <w:r w:rsidR="003E11CB">
              <w:rPr>
                <w:rFonts w:ascii="Tahoma" w:hAnsi="Tahoma" w:cs="Tahoma"/>
                <w:color w:val="365F91"/>
                <w:sz w:val="18"/>
                <w:szCs w:val="18"/>
              </w:rPr>
              <w:t>ampo y los estudios técni</w:t>
            </w:r>
            <w:r w:rsidR="00A003FC">
              <w:rPr>
                <w:rFonts w:ascii="Tahoma" w:hAnsi="Tahoma" w:cs="Tahoma"/>
                <w:color w:val="365F91"/>
                <w:sz w:val="18"/>
                <w:szCs w:val="18"/>
              </w:rPr>
              <w:t>cos deben ser concluido a los 20</w:t>
            </w:r>
            <w:r w:rsidR="003E11CB">
              <w:rPr>
                <w:rFonts w:ascii="Tahoma" w:hAnsi="Tahoma" w:cs="Tahoma"/>
                <w:color w:val="365F91"/>
                <w:sz w:val="18"/>
                <w:szCs w:val="18"/>
              </w:rPr>
              <w:t xml:space="preserve"> días administrativos</w:t>
            </w:r>
            <w:r w:rsidR="007A5FED">
              <w:rPr>
                <w:rFonts w:ascii="Tahoma" w:hAnsi="Tahoma" w:cs="Tahoma"/>
                <w:color w:val="365F91"/>
                <w:sz w:val="18"/>
                <w:szCs w:val="18"/>
              </w:rPr>
              <w:t xml:space="preserve"> una ves recibida la carta de adjudicación, para lo cual debe prever la cantidad </w:t>
            </w:r>
            <w:r w:rsidR="003E11CB">
              <w:rPr>
                <w:rFonts w:ascii="Tahoma" w:hAnsi="Tahoma" w:cs="Tahoma"/>
                <w:color w:val="365F91"/>
                <w:sz w:val="18"/>
                <w:szCs w:val="18"/>
              </w:rPr>
              <w:t xml:space="preserve">necesaria </w:t>
            </w:r>
            <w:r w:rsidR="007A5FED">
              <w:rPr>
                <w:rFonts w:ascii="Tahoma" w:hAnsi="Tahoma" w:cs="Tahoma"/>
                <w:color w:val="365F91"/>
                <w:sz w:val="18"/>
                <w:szCs w:val="18"/>
              </w:rPr>
              <w:t xml:space="preserve">de profesionales para cumplir con el </w:t>
            </w:r>
            <w:r w:rsidR="003E11CB">
              <w:rPr>
                <w:rFonts w:ascii="Tahoma" w:hAnsi="Tahoma" w:cs="Tahoma"/>
                <w:color w:val="365F91"/>
                <w:sz w:val="18"/>
                <w:szCs w:val="18"/>
              </w:rPr>
              <w:t>plazo</w:t>
            </w:r>
            <w:r w:rsidR="00BB1D72">
              <w:rPr>
                <w:rFonts w:ascii="Tahoma" w:hAnsi="Tahoma" w:cs="Tahoma"/>
                <w:color w:val="365F91"/>
                <w:sz w:val="18"/>
                <w:szCs w:val="18"/>
              </w:rPr>
              <w:t xml:space="preserve"> establecido</w:t>
            </w:r>
            <w:r w:rsidR="003E11CB">
              <w:rPr>
                <w:rFonts w:ascii="Tahoma" w:hAnsi="Tahoma" w:cs="Tahoma"/>
                <w:color w:val="365F91"/>
                <w:sz w:val="18"/>
                <w:szCs w:val="18"/>
              </w:rPr>
              <w:t>.</w:t>
            </w:r>
          </w:p>
        </w:tc>
        <w:tc>
          <w:tcPr>
            <w:tcW w:w="709" w:type="dxa"/>
            <w:tcBorders>
              <w:top w:val="single" w:sz="4" w:space="0" w:color="FFFFFF"/>
            </w:tcBorders>
            <w:shd w:val="clear" w:color="auto" w:fill="auto"/>
            <w:vAlign w:val="center"/>
          </w:tcPr>
          <w:p w:rsidR="00EF0CC0" w:rsidRPr="00563B09" w:rsidRDefault="005B3179" w:rsidP="00F133FE">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tcBorders>
            <w:shd w:val="clear" w:color="auto" w:fill="auto"/>
            <w:vAlign w:val="center"/>
          </w:tcPr>
          <w:p w:rsidR="00EF0CC0" w:rsidRPr="00563B09" w:rsidRDefault="005B3179" w:rsidP="00F133FE">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tcBorders>
            <w:shd w:val="clear" w:color="auto" w:fill="auto"/>
            <w:vAlign w:val="center"/>
          </w:tcPr>
          <w:p w:rsidR="00EF0CC0" w:rsidRPr="00563B09" w:rsidRDefault="00EF0CC0" w:rsidP="00C31C96">
            <w:pPr>
              <w:spacing w:after="0"/>
              <w:jc w:val="center"/>
              <w:rPr>
                <w:rFonts w:ascii="Tahoma" w:hAnsi="Tahoma" w:cs="Tahoma"/>
                <w:b/>
                <w:bCs/>
                <w:color w:val="365F91"/>
                <w:sz w:val="18"/>
                <w:szCs w:val="18"/>
                <w:lang w:eastAsia="es-BO"/>
              </w:rPr>
            </w:pPr>
          </w:p>
        </w:tc>
        <w:tc>
          <w:tcPr>
            <w:tcW w:w="851" w:type="dxa"/>
            <w:tcBorders>
              <w:top w:val="single" w:sz="4" w:space="0" w:color="FFFFFF"/>
            </w:tcBorders>
            <w:shd w:val="clear" w:color="auto" w:fill="auto"/>
            <w:vAlign w:val="center"/>
          </w:tcPr>
          <w:p w:rsidR="00EF0CC0" w:rsidRPr="00563B09" w:rsidRDefault="005B3179" w:rsidP="00F133FE">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shd w:val="clear" w:color="auto" w:fill="auto"/>
            <w:vAlign w:val="center"/>
          </w:tcPr>
          <w:p w:rsidR="00EF0CC0" w:rsidRPr="00563B09" w:rsidRDefault="00EF0CC0" w:rsidP="00F133FE">
            <w:pPr>
              <w:spacing w:after="0"/>
              <w:jc w:val="both"/>
              <w:rPr>
                <w:rFonts w:ascii="Tahoma" w:hAnsi="Tahoma" w:cs="Tahoma"/>
                <w:b/>
                <w:bCs/>
                <w:color w:val="365F91"/>
                <w:sz w:val="18"/>
                <w:szCs w:val="18"/>
                <w:lang w:eastAsia="es-BO"/>
              </w:rPr>
            </w:pPr>
          </w:p>
        </w:tc>
      </w:tr>
    </w:tbl>
    <w:p w:rsidR="00613235" w:rsidRDefault="00613235" w:rsidP="00613235">
      <w:pPr>
        <w:rPr>
          <w:color w:val="365F91"/>
          <w:lang w:val="es-BO" w:bidi="ar-SA"/>
        </w:rPr>
      </w:pPr>
    </w:p>
    <w:p w:rsidR="00A8212D" w:rsidRDefault="00A8212D" w:rsidP="00613235">
      <w:pPr>
        <w:rPr>
          <w:color w:val="365F91"/>
          <w:lang w:val="es-BO" w:bidi="ar-SA"/>
        </w:rPr>
      </w:pPr>
    </w:p>
    <w:p w:rsidR="00A8212D" w:rsidRDefault="00A8212D" w:rsidP="00613235">
      <w:pPr>
        <w:rPr>
          <w:color w:val="365F91"/>
          <w:lang w:val="es-BO" w:bidi="ar-SA"/>
        </w:rPr>
      </w:pPr>
    </w:p>
    <w:p w:rsidR="00563B09" w:rsidRPr="00563B09" w:rsidRDefault="00563B09" w:rsidP="00613235">
      <w:pPr>
        <w:rPr>
          <w:color w:val="365F91"/>
          <w:lang w:val="es-BO" w:bidi="ar-SA"/>
        </w:rPr>
      </w:pPr>
    </w:p>
    <w:p w:rsidR="008F143D" w:rsidRPr="00563B09" w:rsidRDefault="0088203F" w:rsidP="00715C50">
      <w:pPr>
        <w:pStyle w:val="TITULOS"/>
        <w:numPr>
          <w:ilvl w:val="0"/>
          <w:numId w:val="23"/>
        </w:numPr>
        <w:spacing w:after="0"/>
        <w:jc w:val="both"/>
        <w:rPr>
          <w:rFonts w:ascii="Tahoma" w:hAnsi="Tahoma" w:cs="Tahoma"/>
          <w:color w:val="365F91"/>
          <w:sz w:val="22"/>
          <w:szCs w:val="22"/>
        </w:rPr>
      </w:pPr>
      <w:r w:rsidRPr="00563B09">
        <w:rPr>
          <w:rFonts w:ascii="Tahoma" w:hAnsi="Tahoma" w:cs="Tahoma"/>
          <w:color w:val="365F91"/>
          <w:sz w:val="22"/>
          <w:szCs w:val="22"/>
        </w:rPr>
        <w:lastRenderedPageBreak/>
        <w:t>CARACTERISTICAS TÉCNICAS Y DE SEGURIDAD</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31F4D" w:rsidRPr="00563B09" w:rsidTr="00F1700E">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RESPUESTA DEL OFERENTE</w:t>
            </w:r>
          </w:p>
        </w:tc>
      </w:tr>
      <w:tr w:rsidR="00431F4D" w:rsidRPr="00563B09" w:rsidTr="00F1700E">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31F4D" w:rsidRPr="00F54969" w:rsidRDefault="00431F4D" w:rsidP="00431F4D">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CARACTERISTICAS TECNICAS Y DE SEGURIDAD</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31F4D" w:rsidRPr="00F54969" w:rsidRDefault="00431F4D" w:rsidP="00710762">
            <w:pPr>
              <w:spacing w:after="0"/>
              <w:jc w:val="both"/>
              <w:rPr>
                <w:rFonts w:ascii="Tahoma" w:hAnsi="Tahoma" w:cs="Tahoma"/>
                <w:color w:val="FFFFFF"/>
                <w:sz w:val="18"/>
                <w:szCs w:val="18"/>
                <w:lang w:eastAsia="es-BO"/>
              </w:rPr>
            </w:pPr>
            <w:r w:rsidRPr="00F54969">
              <w:rPr>
                <w:rFonts w:ascii="Tahoma" w:hAnsi="Tahoma" w:cs="Tahoma"/>
                <w:b/>
                <w:bCs/>
                <w:color w:val="FFFFFF"/>
                <w:sz w:val="18"/>
                <w:szCs w:val="18"/>
                <w:lang w:eastAsia="es-BO"/>
              </w:rPr>
              <w:t>(Llenado Obligatorio)</w:t>
            </w:r>
            <w:r w:rsidRPr="00F54969">
              <w:rPr>
                <w:rFonts w:ascii="Tahoma" w:hAnsi="Tahoma" w:cs="Tahoma"/>
                <w:color w:val="FFFFFF"/>
                <w:sz w:val="18"/>
                <w:szCs w:val="18"/>
                <w:lang w:val="en-GB" w:eastAsia="es-BO"/>
              </w:rPr>
              <w:t> </w:t>
            </w:r>
          </w:p>
        </w:tc>
      </w:tr>
      <w:tr w:rsidR="00CB2C36" w:rsidRPr="00563B09" w:rsidTr="00F1700E">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r w:rsidRPr="00F54969">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color w:val="FFFFFF"/>
                <w:sz w:val="18"/>
                <w:szCs w:val="18"/>
                <w:lang w:eastAsia="es-BO"/>
              </w:rPr>
            </w:pPr>
            <w:r w:rsidRPr="00F54969">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7"/>
                <w:szCs w:val="7"/>
                <w:lang w:eastAsia="es-BO"/>
              </w:rPr>
            </w:pPr>
            <w:r w:rsidRPr="00F54969">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0"/>
                <w:szCs w:val="10"/>
                <w:lang w:eastAsia="es-BO"/>
              </w:rPr>
            </w:pPr>
            <w:r w:rsidRPr="00F54969">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8"/>
                <w:szCs w:val="8"/>
                <w:lang w:eastAsia="es-BO"/>
              </w:rPr>
            </w:pPr>
            <w:r w:rsidRPr="00F54969">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31F4D" w:rsidRPr="00F54969" w:rsidRDefault="00431F4D" w:rsidP="00710762">
            <w:pPr>
              <w:spacing w:after="0"/>
              <w:jc w:val="both"/>
              <w:rPr>
                <w:rFonts w:ascii="Tahoma" w:hAnsi="Tahoma" w:cs="Tahoma"/>
                <w:b/>
                <w:bCs/>
                <w:color w:val="FFFFFF"/>
                <w:sz w:val="10"/>
                <w:szCs w:val="10"/>
                <w:lang w:eastAsia="es-BO"/>
              </w:rPr>
            </w:pPr>
            <w:r w:rsidRPr="00F54969">
              <w:rPr>
                <w:rFonts w:ascii="Tahoma" w:hAnsi="Tahoma" w:cs="Tahoma"/>
                <w:b/>
                <w:bCs/>
                <w:color w:val="FFFFFF"/>
                <w:sz w:val="12"/>
                <w:szCs w:val="10"/>
                <w:lang w:val="en-GB" w:eastAsia="es-BO"/>
              </w:rPr>
              <w:t>DOCUMENTO, PÁGINA, REFERENCIA</w:t>
            </w:r>
          </w:p>
        </w:tc>
      </w:tr>
      <w:tr w:rsidR="00CB2C36" w:rsidRPr="00563B09" w:rsidTr="00F1700E">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31F4D" w:rsidRPr="00F54969" w:rsidRDefault="00431F4D" w:rsidP="00710762">
            <w:pPr>
              <w:spacing w:after="0"/>
              <w:jc w:val="both"/>
              <w:rPr>
                <w:rFonts w:ascii="Tahoma" w:hAnsi="Tahoma" w:cs="Tahoma"/>
                <w:b/>
                <w:color w:val="FFFFFF"/>
                <w:sz w:val="10"/>
                <w:szCs w:val="10"/>
                <w:lang w:eastAsia="es-BO"/>
              </w:rPr>
            </w:pPr>
            <w:r w:rsidRPr="00F54969">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431F4D" w:rsidRPr="00563B09" w:rsidRDefault="00431F4D" w:rsidP="00710762">
            <w:pPr>
              <w:spacing w:after="0"/>
              <w:jc w:val="both"/>
              <w:rPr>
                <w:rFonts w:ascii="Tahoma" w:hAnsi="Tahoma" w:cs="Tahoma"/>
                <w:b/>
                <w:bCs/>
                <w:color w:val="365F91"/>
                <w:sz w:val="18"/>
                <w:szCs w:val="18"/>
                <w:lang w:eastAsia="es-BO"/>
              </w:rPr>
            </w:pPr>
          </w:p>
        </w:tc>
      </w:tr>
      <w:tr w:rsidR="0088203F" w:rsidRPr="00563B09" w:rsidTr="00A8212D">
        <w:trPr>
          <w:trHeight w:val="315"/>
        </w:trPr>
        <w:tc>
          <w:tcPr>
            <w:tcW w:w="426" w:type="dxa"/>
            <w:tcBorders>
              <w:top w:val="single" w:sz="4" w:space="0" w:color="FFFFFF"/>
              <w:bottom w:val="single" w:sz="4" w:space="0" w:color="auto"/>
            </w:tcBorders>
            <w:vAlign w:val="center"/>
          </w:tcPr>
          <w:p w:rsidR="0088203F" w:rsidRPr="00563B09" w:rsidRDefault="00686F38" w:rsidP="00710762">
            <w:pPr>
              <w:spacing w:after="0"/>
              <w:jc w:val="both"/>
              <w:rPr>
                <w:color w:val="365F91"/>
              </w:rPr>
            </w:pPr>
            <w:r w:rsidRPr="00563B09">
              <w:rPr>
                <w:color w:val="365F91"/>
              </w:rPr>
              <w:t>1</w:t>
            </w:r>
          </w:p>
        </w:tc>
        <w:tc>
          <w:tcPr>
            <w:tcW w:w="5103" w:type="dxa"/>
            <w:tcBorders>
              <w:top w:val="single" w:sz="4" w:space="0" w:color="FFFFFF"/>
              <w:bottom w:val="single" w:sz="4" w:space="0" w:color="auto"/>
            </w:tcBorders>
            <w:shd w:val="clear" w:color="auto" w:fill="auto"/>
            <w:vAlign w:val="center"/>
          </w:tcPr>
          <w:p w:rsidR="0088203F" w:rsidRPr="00563B09" w:rsidRDefault="0088203F" w:rsidP="00AD30E6">
            <w:pPr>
              <w:jc w:val="both"/>
              <w:rPr>
                <w:rFonts w:ascii="Tahoma" w:hAnsi="Tahoma" w:cs="Tahoma"/>
                <w:color w:val="365F91"/>
                <w:sz w:val="18"/>
                <w:szCs w:val="18"/>
              </w:rPr>
            </w:pPr>
            <w:r w:rsidRPr="00563B09">
              <w:rPr>
                <w:rFonts w:ascii="Tahoma" w:hAnsi="Tahoma" w:cs="Tahoma"/>
                <w:color w:val="365F91"/>
                <w:sz w:val="18"/>
                <w:szCs w:val="18"/>
              </w:rPr>
              <w:t xml:space="preserve">El oferente deberá proporcionar </w:t>
            </w:r>
            <w:r w:rsidR="00AD30E6">
              <w:rPr>
                <w:rFonts w:ascii="Tahoma" w:hAnsi="Tahoma" w:cs="Tahoma"/>
                <w:color w:val="365F91"/>
                <w:sz w:val="18"/>
                <w:szCs w:val="18"/>
              </w:rPr>
              <w:t>los equipos necesarios para realizar y cumplir con los objetivos del requerimiento</w:t>
            </w:r>
            <w:r w:rsidR="00292B56" w:rsidRPr="00563B09">
              <w:rPr>
                <w:rFonts w:ascii="Tahoma" w:hAnsi="Tahoma" w:cs="Tahoma"/>
                <w:color w:val="365F91"/>
                <w:sz w:val="18"/>
                <w:szCs w:val="18"/>
              </w:rPr>
              <w:t>.</w:t>
            </w:r>
          </w:p>
        </w:tc>
        <w:tc>
          <w:tcPr>
            <w:tcW w:w="709" w:type="dxa"/>
            <w:tcBorders>
              <w:top w:val="single" w:sz="4" w:space="0" w:color="FFFFFF"/>
              <w:bottom w:val="single" w:sz="4" w:space="0" w:color="auto"/>
            </w:tcBorders>
            <w:shd w:val="clear" w:color="auto" w:fill="auto"/>
            <w:vAlign w:val="center"/>
          </w:tcPr>
          <w:p w:rsidR="0088203F" w:rsidRPr="00563B09" w:rsidRDefault="0088203F" w:rsidP="00710762">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FFFFFF"/>
              <w:bottom w:val="single" w:sz="4" w:space="0" w:color="auto"/>
            </w:tcBorders>
            <w:shd w:val="clear" w:color="auto" w:fill="auto"/>
            <w:vAlign w:val="center"/>
          </w:tcPr>
          <w:p w:rsidR="0088203F" w:rsidRPr="00563B09" w:rsidRDefault="0088203F" w:rsidP="00710762">
            <w:pPr>
              <w:spacing w:after="0"/>
              <w:jc w:val="center"/>
              <w:rPr>
                <w:rFonts w:ascii="Tahoma" w:hAnsi="Tahoma" w:cs="Tahoma"/>
                <w:color w:val="365F91"/>
                <w:sz w:val="18"/>
                <w:szCs w:val="18"/>
                <w:lang w:eastAsia="es-BO"/>
              </w:rPr>
            </w:pPr>
            <w:r w:rsidRPr="00563B09">
              <w:rPr>
                <w:rFonts w:ascii="Tahoma" w:hAnsi="Tahoma" w:cs="Tahoma"/>
                <w:color w:val="365F91"/>
                <w:sz w:val="18"/>
                <w:szCs w:val="18"/>
                <w:lang w:eastAsia="es-BO"/>
              </w:rPr>
              <w:t>---</w:t>
            </w:r>
          </w:p>
        </w:tc>
        <w:tc>
          <w:tcPr>
            <w:tcW w:w="850" w:type="dxa"/>
            <w:tcBorders>
              <w:top w:val="single" w:sz="4" w:space="0" w:color="FFFFFF"/>
              <w:bottom w:val="single" w:sz="4" w:space="0" w:color="auto"/>
            </w:tcBorders>
            <w:shd w:val="clear" w:color="auto" w:fill="auto"/>
            <w:vAlign w:val="center"/>
          </w:tcPr>
          <w:p w:rsidR="0088203F" w:rsidRPr="00563B09" w:rsidRDefault="0088203F" w:rsidP="00710762">
            <w:pPr>
              <w:spacing w:after="0"/>
              <w:jc w:val="center"/>
              <w:rPr>
                <w:rFonts w:ascii="Tahoma" w:hAnsi="Tahoma" w:cs="Tahoma"/>
                <w:b/>
                <w:bCs/>
                <w:color w:val="365F91"/>
                <w:sz w:val="18"/>
                <w:szCs w:val="18"/>
                <w:lang w:eastAsia="es-BO"/>
              </w:rPr>
            </w:pPr>
          </w:p>
        </w:tc>
        <w:tc>
          <w:tcPr>
            <w:tcW w:w="851" w:type="dxa"/>
            <w:tcBorders>
              <w:top w:val="single" w:sz="4" w:space="0" w:color="FFFFFF"/>
              <w:bottom w:val="single" w:sz="4" w:space="0" w:color="auto"/>
            </w:tcBorders>
            <w:shd w:val="clear" w:color="auto" w:fill="auto"/>
            <w:vAlign w:val="center"/>
          </w:tcPr>
          <w:p w:rsidR="0088203F" w:rsidRPr="00563B09" w:rsidRDefault="0088203F" w:rsidP="00710762">
            <w:pPr>
              <w:spacing w:after="0"/>
              <w:jc w:val="center"/>
              <w:rPr>
                <w:rFonts w:ascii="Tahoma" w:hAnsi="Tahoma" w:cs="Tahoma"/>
                <w:b/>
                <w:bCs/>
                <w:color w:val="365F91"/>
                <w:sz w:val="18"/>
                <w:szCs w:val="18"/>
                <w:lang w:eastAsia="es-BO"/>
              </w:rPr>
            </w:pPr>
            <w:r w:rsidRPr="00563B09">
              <w:rPr>
                <w:rFonts w:ascii="Tahoma" w:hAnsi="Tahoma" w:cs="Tahoma"/>
                <w:b/>
                <w:bCs/>
                <w:color w:val="365F91"/>
                <w:sz w:val="18"/>
                <w:szCs w:val="18"/>
                <w:lang w:eastAsia="es-BO"/>
              </w:rPr>
              <w:t>---</w:t>
            </w:r>
          </w:p>
        </w:tc>
        <w:tc>
          <w:tcPr>
            <w:tcW w:w="1134" w:type="dxa"/>
            <w:tcBorders>
              <w:bottom w:val="single" w:sz="4" w:space="0" w:color="auto"/>
            </w:tcBorders>
            <w:shd w:val="clear" w:color="auto" w:fill="auto"/>
            <w:vAlign w:val="center"/>
          </w:tcPr>
          <w:p w:rsidR="0088203F" w:rsidRPr="00563B09" w:rsidRDefault="0088203F" w:rsidP="00710762">
            <w:pPr>
              <w:spacing w:after="0"/>
              <w:jc w:val="both"/>
              <w:rPr>
                <w:rFonts w:ascii="Tahoma" w:hAnsi="Tahoma" w:cs="Tahoma"/>
                <w:b/>
                <w:bCs/>
                <w:color w:val="365F91"/>
                <w:sz w:val="18"/>
                <w:szCs w:val="18"/>
                <w:lang w:eastAsia="es-BO"/>
              </w:rPr>
            </w:pPr>
          </w:p>
        </w:tc>
      </w:tr>
      <w:tr w:rsidR="00A8212D" w:rsidRPr="00563B09" w:rsidTr="00A8212D">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A8212D" w:rsidRPr="00563B09" w:rsidRDefault="00A8212D" w:rsidP="00710762">
            <w:pPr>
              <w:spacing w:after="0"/>
              <w:jc w:val="both"/>
              <w:rPr>
                <w:color w:val="365F91"/>
              </w:rPr>
            </w:pPr>
            <w:r>
              <w:rPr>
                <w:color w:val="365F91"/>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A8212D" w:rsidP="00AD30E6">
            <w:pPr>
              <w:jc w:val="both"/>
              <w:rPr>
                <w:rFonts w:ascii="Tahoma" w:hAnsi="Tahoma" w:cs="Tahoma"/>
                <w:color w:val="365F91"/>
                <w:sz w:val="18"/>
                <w:szCs w:val="18"/>
              </w:rPr>
            </w:pPr>
            <w:r>
              <w:rPr>
                <w:rFonts w:ascii="Tahoma" w:hAnsi="Tahoma" w:cs="Tahoma"/>
                <w:color w:val="365F91"/>
                <w:sz w:val="18"/>
                <w:szCs w:val="18"/>
              </w:rPr>
              <w:t>El oferente deberá preveer de los EPP (Equipo de Proteccion Personal) que requiera para cada sitio.</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A8212D" w:rsidP="00710762">
            <w:pPr>
              <w:spacing w:after="0"/>
              <w:jc w:val="center"/>
              <w:rPr>
                <w:rFonts w:ascii="Tahoma" w:hAnsi="Tahoma" w:cs="Tahoma"/>
                <w:color w:val="365F91"/>
                <w:sz w:val="18"/>
                <w:szCs w:val="18"/>
              </w:rPr>
            </w:pPr>
            <w:r w:rsidRPr="00563B09">
              <w:rPr>
                <w:rFonts w:ascii="Tahoma" w:hAnsi="Tahoma" w:cs="Tahoma"/>
                <w:color w:val="365F91"/>
                <w:sz w:val="18"/>
                <w:szCs w:val="18"/>
              </w:rPr>
              <w:fldChar w:fldCharType="begin">
                <w:ffData>
                  <w:name w:val="Casilla1"/>
                  <w:enabled/>
                  <w:calcOnExit w:val="0"/>
                  <w:checkBox>
                    <w:sizeAuto/>
                    <w:default w:val="1"/>
                  </w:checkBox>
                </w:ffData>
              </w:fldChar>
            </w:r>
            <w:r w:rsidRPr="00563B09">
              <w:rPr>
                <w:rFonts w:ascii="Tahoma" w:hAnsi="Tahoma" w:cs="Tahoma"/>
                <w:color w:val="365F91"/>
                <w:sz w:val="18"/>
                <w:szCs w:val="18"/>
              </w:rPr>
              <w:instrText xml:space="preserve"> FORMCHECKBOX </w:instrText>
            </w:r>
            <w:r w:rsidR="00022E35">
              <w:rPr>
                <w:rFonts w:ascii="Tahoma" w:hAnsi="Tahoma" w:cs="Tahoma"/>
                <w:color w:val="365F91"/>
                <w:sz w:val="18"/>
                <w:szCs w:val="18"/>
              </w:rPr>
            </w:r>
            <w:r w:rsidR="00022E35">
              <w:rPr>
                <w:rFonts w:ascii="Tahoma" w:hAnsi="Tahoma" w:cs="Tahoma"/>
                <w:color w:val="365F91"/>
                <w:sz w:val="18"/>
                <w:szCs w:val="18"/>
              </w:rPr>
              <w:fldChar w:fldCharType="separate"/>
            </w:r>
            <w:r w:rsidRPr="00563B09">
              <w:rPr>
                <w:rFonts w:ascii="Tahoma" w:hAnsi="Tahoma" w:cs="Tahoma"/>
                <w:color w:val="365F91"/>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5F40EC" w:rsidP="00710762">
            <w:pPr>
              <w:spacing w:after="0"/>
              <w:jc w:val="center"/>
              <w:rPr>
                <w:rFonts w:ascii="Tahoma" w:hAnsi="Tahoma" w:cs="Tahoma"/>
                <w:color w:val="365F91"/>
                <w:sz w:val="18"/>
                <w:szCs w:val="18"/>
                <w:lang w:eastAsia="es-BO"/>
              </w:rPr>
            </w:pPr>
            <w:r w:rsidRPr="00563B09">
              <w:rPr>
                <w:rFonts w:ascii="Tahoma" w:hAnsi="Tahoma" w:cs="Tahoma"/>
                <w:color w:val="365F91"/>
                <w:sz w:val="18"/>
                <w:szCs w:val="18"/>
                <w:lang w:val="en-GB" w:eastAsia="es-BO"/>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A8212D" w:rsidP="00710762">
            <w:pPr>
              <w:spacing w:after="0"/>
              <w:jc w:val="center"/>
              <w:rPr>
                <w:rFonts w:ascii="Tahoma" w:hAnsi="Tahoma" w:cs="Tahoma"/>
                <w:b/>
                <w:bCs/>
                <w:color w:val="365F91"/>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5F40EC" w:rsidP="00710762">
            <w:pPr>
              <w:spacing w:after="0"/>
              <w:jc w:val="center"/>
              <w:rPr>
                <w:rFonts w:ascii="Tahoma" w:hAnsi="Tahoma" w:cs="Tahoma"/>
                <w:b/>
                <w:bCs/>
                <w:color w:val="365F91"/>
                <w:sz w:val="18"/>
                <w:szCs w:val="18"/>
                <w:lang w:eastAsia="es-BO"/>
              </w:rPr>
            </w:pPr>
            <w:r w:rsidRPr="00563B09">
              <w:rPr>
                <w:rFonts w:ascii="Tahoma" w:hAnsi="Tahoma" w:cs="Tahoma"/>
                <w:color w:val="365F91"/>
                <w:sz w:val="18"/>
                <w:szCs w:val="18"/>
                <w:lang w:val="en-GB" w:eastAsia="es-BO"/>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8212D" w:rsidRPr="00563B09" w:rsidRDefault="00A8212D" w:rsidP="00710762">
            <w:pPr>
              <w:spacing w:after="0"/>
              <w:jc w:val="both"/>
              <w:rPr>
                <w:rFonts w:ascii="Tahoma" w:hAnsi="Tahoma" w:cs="Tahoma"/>
                <w:b/>
                <w:bCs/>
                <w:color w:val="365F91"/>
                <w:sz w:val="18"/>
                <w:szCs w:val="18"/>
                <w:lang w:eastAsia="es-BO"/>
              </w:rPr>
            </w:pPr>
          </w:p>
        </w:tc>
      </w:tr>
    </w:tbl>
    <w:p w:rsidR="0088203F" w:rsidRPr="00563B09" w:rsidRDefault="0088203F" w:rsidP="003D5CF9">
      <w:pPr>
        <w:rPr>
          <w:color w:val="365F91"/>
        </w:rPr>
      </w:pPr>
    </w:p>
    <w:p w:rsidR="008F55CB" w:rsidRPr="00563B09" w:rsidRDefault="008C6BDD" w:rsidP="008F55CB">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CALIFICACIONES CRITERIOS MANDATORIOS Y CALIFICABLES</w:t>
      </w:r>
    </w:p>
    <w:tbl>
      <w:tblPr>
        <w:tblW w:w="9044" w:type="dxa"/>
        <w:jc w:val="center"/>
        <w:tblLayout w:type="fixed"/>
        <w:tblCellMar>
          <w:left w:w="70" w:type="dxa"/>
          <w:right w:w="70" w:type="dxa"/>
        </w:tblCellMar>
        <w:tblLook w:val="04A0" w:firstRow="1" w:lastRow="0" w:firstColumn="1" w:lastColumn="0" w:noHBand="0" w:noVBand="1"/>
      </w:tblPr>
      <w:tblGrid>
        <w:gridCol w:w="481"/>
        <w:gridCol w:w="6617"/>
        <w:gridCol w:w="7"/>
        <w:gridCol w:w="1939"/>
      </w:tblGrid>
      <w:tr w:rsidR="00E32D22" w:rsidRPr="00563B09" w:rsidTr="00F1700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E32D22" w:rsidRPr="00F54969" w:rsidRDefault="00E32D22" w:rsidP="00F133FE">
            <w:pPr>
              <w:spacing w:after="0" w:line="240" w:lineRule="auto"/>
              <w:jc w:val="both"/>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E32D22" w:rsidRPr="00F54969" w:rsidRDefault="00E32D22" w:rsidP="00F133FE">
            <w:pPr>
              <w:spacing w:after="0" w:line="240" w:lineRule="auto"/>
              <w:jc w:val="center"/>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CRITERIOS MANDATORIOS</w:t>
            </w:r>
          </w:p>
        </w:tc>
        <w:tc>
          <w:tcPr>
            <w:tcW w:w="194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E32D22" w:rsidRPr="00F54969" w:rsidRDefault="00E32D22" w:rsidP="0088203F">
            <w:pPr>
              <w:spacing w:after="0" w:line="240" w:lineRule="auto"/>
              <w:jc w:val="both"/>
              <w:rPr>
                <w:rFonts w:ascii="Tahoma" w:hAnsi="Tahoma" w:cs="Tahoma"/>
                <w:b/>
                <w:bCs/>
                <w:color w:val="FFFFFF"/>
                <w:sz w:val="20"/>
                <w:szCs w:val="20"/>
                <w:lang w:val="es-BO" w:eastAsia="es-BO" w:bidi="ar-SA"/>
              </w:rPr>
            </w:pPr>
            <w:r w:rsidRPr="00F54969">
              <w:rPr>
                <w:rFonts w:ascii="Tahoma" w:hAnsi="Tahoma" w:cs="Tahoma"/>
                <w:b/>
                <w:bCs/>
                <w:color w:val="FFFFFF"/>
                <w:sz w:val="20"/>
                <w:szCs w:val="20"/>
                <w:lang w:val="es-BO" w:eastAsia="es-BO" w:bidi="ar-SA"/>
              </w:rPr>
              <w:t>PONDERACIÓN SOBRE (</w:t>
            </w:r>
            <w:r w:rsidR="0088203F" w:rsidRPr="00F54969">
              <w:rPr>
                <w:rFonts w:ascii="Tahoma" w:hAnsi="Tahoma" w:cs="Tahoma"/>
                <w:b/>
                <w:bCs/>
                <w:color w:val="FFFFFF"/>
                <w:sz w:val="20"/>
                <w:szCs w:val="20"/>
                <w:lang w:val="es-BO" w:eastAsia="es-BO" w:bidi="ar-SA"/>
              </w:rPr>
              <w:t>100</w:t>
            </w:r>
            <w:r w:rsidRPr="00F54969">
              <w:rPr>
                <w:rFonts w:ascii="Tahoma" w:hAnsi="Tahoma" w:cs="Tahoma"/>
                <w:b/>
                <w:bCs/>
                <w:color w:val="FFFFFF"/>
                <w:sz w:val="20"/>
                <w:szCs w:val="20"/>
                <w:lang w:val="es-BO" w:eastAsia="es-BO" w:bidi="ar-SA"/>
              </w:rPr>
              <w:t>%)</w:t>
            </w:r>
          </w:p>
        </w:tc>
      </w:tr>
      <w:tr w:rsidR="00E32D22" w:rsidRPr="00563B09"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rsidR="00E32D22" w:rsidRPr="00563B09" w:rsidRDefault="00145CA6" w:rsidP="00C31C96">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rsidR="00E32D22"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Experiencia</w:t>
            </w:r>
            <w:r w:rsidR="00145CA6" w:rsidRPr="00563B09">
              <w:rPr>
                <w:rFonts w:ascii="Tahoma" w:hAnsi="Tahoma" w:cs="Tahoma"/>
                <w:color w:val="365F91"/>
                <w:lang w:val="es-BO" w:eastAsia="es-BO" w:bidi="ar-SA"/>
              </w:rPr>
              <w:t xml:space="preserve"> del oferente</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E32D22" w:rsidRPr="00563B09" w:rsidRDefault="00E32D22"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C31C96" w:rsidRPr="00563B09"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31C96" w:rsidRPr="00563B09" w:rsidRDefault="00145CA6" w:rsidP="00F133FE">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31C96"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Características</w:t>
            </w:r>
            <w:r w:rsidR="00145CA6" w:rsidRPr="00563B09">
              <w:rPr>
                <w:rFonts w:ascii="Tahoma" w:hAnsi="Tahoma" w:cs="Tahoma"/>
                <w:color w:val="365F91"/>
                <w:lang w:val="es-BO" w:eastAsia="es-BO" w:bidi="ar-SA"/>
              </w:rPr>
              <w:t xml:space="preserve"> Generales y especificas</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C31C96" w:rsidRPr="00563B09" w:rsidRDefault="00C31C96"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C31C96" w:rsidRPr="00563B09" w:rsidTr="00C31C96">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rsidR="00C31C96" w:rsidRPr="00563B09" w:rsidRDefault="00145CA6" w:rsidP="00F133FE">
            <w:pPr>
              <w:spacing w:after="0" w:line="240" w:lineRule="auto"/>
              <w:jc w:val="center"/>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C31C96" w:rsidRPr="00563B09" w:rsidRDefault="00BD04E1" w:rsidP="00F133FE">
            <w:pPr>
              <w:spacing w:after="0" w:line="240" w:lineRule="auto"/>
              <w:jc w:val="both"/>
              <w:rPr>
                <w:rFonts w:ascii="Tahoma" w:hAnsi="Tahoma" w:cs="Tahoma"/>
                <w:color w:val="365F91"/>
                <w:lang w:val="es-BO" w:eastAsia="es-BO" w:bidi="ar-SA"/>
              </w:rPr>
            </w:pPr>
            <w:r w:rsidRPr="00563B09">
              <w:rPr>
                <w:rFonts w:ascii="Tahoma" w:hAnsi="Tahoma" w:cs="Tahoma"/>
                <w:color w:val="365F91"/>
                <w:lang w:val="es-BO" w:eastAsia="es-BO" w:bidi="ar-SA"/>
              </w:rPr>
              <w:t>Características</w:t>
            </w:r>
            <w:r w:rsidR="00145CA6" w:rsidRPr="00563B09">
              <w:rPr>
                <w:rFonts w:ascii="Tahoma" w:hAnsi="Tahoma" w:cs="Tahoma"/>
                <w:color w:val="365F91"/>
                <w:lang w:val="es-BO" w:eastAsia="es-BO" w:bidi="ar-SA"/>
              </w:rPr>
              <w:t xml:space="preserve"> técnicas y se seguridad</w:t>
            </w:r>
          </w:p>
        </w:tc>
        <w:tc>
          <w:tcPr>
            <w:tcW w:w="1946"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rsidR="00C31C96" w:rsidRPr="00563B09" w:rsidRDefault="00C31C96" w:rsidP="00F133FE">
            <w:pPr>
              <w:spacing w:after="0" w:line="240" w:lineRule="auto"/>
              <w:jc w:val="both"/>
              <w:rPr>
                <w:rFonts w:ascii="Tahoma" w:hAnsi="Tahoma" w:cs="Tahoma"/>
                <w:color w:val="365F91"/>
                <w:sz w:val="20"/>
                <w:szCs w:val="20"/>
                <w:lang w:val="es-BO" w:eastAsia="es-BO" w:bidi="ar-SA"/>
              </w:rPr>
            </w:pPr>
            <w:r w:rsidRPr="00563B09">
              <w:rPr>
                <w:rFonts w:ascii="Tahoma" w:hAnsi="Tahoma" w:cs="Tahoma"/>
                <w:color w:val="365F91"/>
                <w:sz w:val="20"/>
                <w:szCs w:val="20"/>
                <w:lang w:val="es-BO" w:eastAsia="es-BO" w:bidi="ar-SA"/>
              </w:rPr>
              <w:t>Cumple/No Cumple</w:t>
            </w:r>
          </w:p>
        </w:tc>
      </w:tr>
      <w:tr w:rsidR="00E32D22" w:rsidRPr="00563B09" w:rsidTr="00F1700E">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E32D22" w:rsidRPr="00563B09" w:rsidRDefault="00E32D22" w:rsidP="00F133FE">
            <w:pPr>
              <w:spacing w:after="0" w:line="240" w:lineRule="auto"/>
              <w:jc w:val="center"/>
              <w:rPr>
                <w:rFonts w:ascii="Tahoma" w:hAnsi="Tahoma" w:cs="Tahoma"/>
                <w:b/>
                <w:bCs/>
                <w:color w:val="365F91"/>
                <w:sz w:val="20"/>
                <w:szCs w:val="20"/>
                <w:lang w:val="es-BO" w:eastAsia="es-BO" w:bidi="ar-SA"/>
              </w:rPr>
            </w:pPr>
            <w:r w:rsidRPr="00563B09">
              <w:rPr>
                <w:rFonts w:ascii="Tahoma" w:hAnsi="Tahoma" w:cs="Tahoma"/>
                <w:b/>
                <w:bCs/>
                <w:color w:val="365F91"/>
                <w:sz w:val="20"/>
                <w:szCs w:val="20"/>
                <w:lang w:val="es-BO" w:eastAsia="es-BO" w:bidi="ar-SA"/>
              </w:rPr>
              <w:t>TOTAL CRITERIOS MANDATORIOS (A)</w:t>
            </w:r>
          </w:p>
        </w:tc>
        <w:tc>
          <w:tcPr>
            <w:tcW w:w="1946"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E32D22" w:rsidRPr="00563B09" w:rsidRDefault="00FA123F" w:rsidP="00C31C96">
            <w:pPr>
              <w:spacing w:after="0" w:line="240" w:lineRule="auto"/>
              <w:jc w:val="center"/>
              <w:rPr>
                <w:rFonts w:ascii="Tahoma" w:hAnsi="Tahoma" w:cs="Tahoma"/>
                <w:b/>
                <w:bCs/>
                <w:color w:val="365F91"/>
                <w:sz w:val="20"/>
                <w:szCs w:val="20"/>
                <w:lang w:val="es-BO" w:eastAsia="es-BO" w:bidi="ar-SA"/>
              </w:rPr>
            </w:pPr>
            <w:r w:rsidRPr="00563B09">
              <w:rPr>
                <w:rFonts w:ascii="Tahoma" w:hAnsi="Tahoma" w:cs="Tahoma"/>
                <w:b/>
                <w:bCs/>
                <w:color w:val="365F91"/>
                <w:sz w:val="20"/>
                <w:szCs w:val="20"/>
                <w:lang w:val="es-BO" w:eastAsia="es-BO" w:bidi="ar-SA"/>
              </w:rPr>
              <w:t>100</w:t>
            </w:r>
            <w:r w:rsidR="00C31C96" w:rsidRPr="00563B09">
              <w:rPr>
                <w:rFonts w:ascii="Tahoma" w:hAnsi="Tahoma" w:cs="Tahoma"/>
                <w:b/>
                <w:bCs/>
                <w:color w:val="365F91"/>
                <w:sz w:val="20"/>
                <w:szCs w:val="20"/>
                <w:lang w:val="es-BO" w:eastAsia="es-BO" w:bidi="ar-SA"/>
              </w:rPr>
              <w:t>%</w:t>
            </w:r>
          </w:p>
        </w:tc>
      </w:tr>
      <w:tr w:rsidR="008C6BDD" w:rsidRPr="00563B09" w:rsidTr="00F1700E">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8C6BDD" w:rsidRPr="00C61493" w:rsidRDefault="008C6BDD" w:rsidP="008C6BDD">
            <w:pPr>
              <w:spacing w:after="0" w:line="240" w:lineRule="auto"/>
              <w:jc w:val="both"/>
              <w:rPr>
                <w:rFonts w:ascii="Tahoma" w:hAnsi="Tahoma" w:cs="Tahoma"/>
                <w:b/>
                <w:bCs/>
                <w:color w:val="FFFFFF"/>
                <w:sz w:val="20"/>
                <w:szCs w:val="20"/>
                <w:lang w:val="es-BO" w:eastAsia="es-BO" w:bidi="ar-SA"/>
              </w:rPr>
            </w:pPr>
            <w:r w:rsidRPr="00C61493">
              <w:rPr>
                <w:rFonts w:ascii="Tahoma" w:hAnsi="Tahoma" w:cs="Tahoma"/>
                <w:b/>
                <w:bCs/>
                <w:color w:val="FFFFFF"/>
                <w:sz w:val="20"/>
                <w:szCs w:val="20"/>
                <w:lang w:val="es-BO" w:eastAsia="es-BO" w:bidi="ar-SA"/>
              </w:rPr>
              <w:t>CALIFICACIÓN TOTAL (A+B)</w:t>
            </w:r>
          </w:p>
        </w:tc>
        <w:tc>
          <w:tcPr>
            <w:tcW w:w="1939"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8C6BDD" w:rsidRPr="00C61493" w:rsidRDefault="008C6BDD" w:rsidP="008C6BDD">
            <w:pPr>
              <w:spacing w:after="0" w:line="240" w:lineRule="auto"/>
              <w:jc w:val="both"/>
              <w:rPr>
                <w:rFonts w:ascii="Tahoma" w:hAnsi="Tahoma" w:cs="Tahoma"/>
                <w:b/>
                <w:bCs/>
                <w:color w:val="FFFFFF"/>
                <w:sz w:val="20"/>
                <w:szCs w:val="20"/>
                <w:lang w:val="es-BO" w:eastAsia="es-BO" w:bidi="ar-SA"/>
              </w:rPr>
            </w:pPr>
            <w:r w:rsidRPr="00C61493">
              <w:rPr>
                <w:rFonts w:ascii="Tahoma" w:hAnsi="Tahoma" w:cs="Tahoma"/>
                <w:b/>
                <w:bCs/>
                <w:color w:val="FFFFFF"/>
                <w:sz w:val="20"/>
                <w:szCs w:val="20"/>
                <w:lang w:val="es-BO" w:eastAsia="es-BO" w:bidi="ar-SA"/>
              </w:rPr>
              <w:t>100%</w:t>
            </w:r>
          </w:p>
        </w:tc>
      </w:tr>
    </w:tbl>
    <w:p w:rsidR="005E67BA" w:rsidRPr="00563B09" w:rsidRDefault="005E67BA" w:rsidP="008C6BDD">
      <w:pPr>
        <w:pStyle w:val="TITULOS"/>
        <w:spacing w:after="0"/>
        <w:ind w:left="426" w:firstLine="0"/>
        <w:jc w:val="center"/>
        <w:rPr>
          <w:rFonts w:ascii="Tahoma" w:hAnsi="Tahoma" w:cs="Tahoma"/>
          <w:color w:val="365F91"/>
          <w:sz w:val="22"/>
          <w:szCs w:val="22"/>
          <w:lang w:val="es-ES_tradnl"/>
        </w:rPr>
      </w:pPr>
    </w:p>
    <w:p w:rsidR="003D7A6F" w:rsidRPr="00563B09" w:rsidRDefault="003D7A6F" w:rsidP="00E32D22">
      <w:pPr>
        <w:pStyle w:val="Prrafodelista"/>
        <w:spacing w:after="0" w:line="240" w:lineRule="auto"/>
        <w:ind w:left="786"/>
        <w:jc w:val="both"/>
        <w:rPr>
          <w:color w:val="365F91"/>
          <w:sz w:val="20"/>
          <w:szCs w:val="20"/>
          <w:lang w:val="es-BO" w:bidi="ar-SA"/>
        </w:rPr>
      </w:pPr>
    </w:p>
    <w:p w:rsidR="00E901AD" w:rsidRPr="00563B09" w:rsidRDefault="00E901AD"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TIEMPO DE PROVISION</w:t>
      </w:r>
    </w:p>
    <w:p w:rsidR="00E32D22" w:rsidRPr="00563B09" w:rsidRDefault="00E901AD" w:rsidP="00775FB3">
      <w:pPr>
        <w:ind w:left="426"/>
        <w:jc w:val="both"/>
        <w:rPr>
          <w:rFonts w:ascii="Tahoma" w:hAnsi="Tahoma" w:cs="Tahoma"/>
          <w:color w:val="365F91"/>
          <w:lang w:val="es-ES_tradnl"/>
        </w:rPr>
      </w:pPr>
      <w:r w:rsidRPr="00563B09">
        <w:rPr>
          <w:rFonts w:ascii="Tahoma" w:hAnsi="Tahoma" w:cs="Tahoma"/>
          <w:color w:val="365F91"/>
          <w:lang w:val="es-ES_tradnl"/>
        </w:rPr>
        <w:t>La vi</w:t>
      </w:r>
      <w:r w:rsidR="00F11946" w:rsidRPr="00563B09">
        <w:rPr>
          <w:rFonts w:ascii="Tahoma" w:hAnsi="Tahoma" w:cs="Tahoma"/>
          <w:color w:val="365F91"/>
          <w:lang w:val="es-ES_tradnl"/>
        </w:rPr>
        <w:t xml:space="preserve">gencia del servicio, se extenderá desde el mismo </w:t>
      </w:r>
      <w:r w:rsidR="00BD04E1" w:rsidRPr="00563B09">
        <w:rPr>
          <w:rFonts w:ascii="Tahoma" w:hAnsi="Tahoma" w:cs="Tahoma"/>
          <w:color w:val="365F91"/>
          <w:lang w:val="es-ES_tradnl"/>
        </w:rPr>
        <w:t>día</w:t>
      </w:r>
      <w:r w:rsidR="00F11946" w:rsidRPr="00563B09">
        <w:rPr>
          <w:rFonts w:ascii="Tahoma" w:hAnsi="Tahoma" w:cs="Tahoma"/>
          <w:color w:val="365F91"/>
          <w:lang w:val="es-ES_tradnl"/>
        </w:rPr>
        <w:t xml:space="preserve"> de la suscripción del contrato hasta</w:t>
      </w:r>
      <w:r w:rsidR="008A2EE5" w:rsidRPr="00563B09">
        <w:rPr>
          <w:rFonts w:ascii="Tahoma" w:hAnsi="Tahoma" w:cs="Tahoma"/>
          <w:color w:val="365F91"/>
          <w:lang w:val="es-ES_tradnl"/>
        </w:rPr>
        <w:t xml:space="preserve"> </w:t>
      </w:r>
      <w:r w:rsidR="00AC02F9">
        <w:rPr>
          <w:rFonts w:ascii="Tahoma" w:hAnsi="Tahoma" w:cs="Tahoma"/>
          <w:color w:val="365F91"/>
          <w:lang w:val="es-ES_tradnl"/>
        </w:rPr>
        <w:t xml:space="preserve">el </w:t>
      </w:r>
      <w:r w:rsidR="00ED2124">
        <w:rPr>
          <w:rFonts w:ascii="Tahoma" w:hAnsi="Tahoma" w:cs="Tahoma"/>
          <w:color w:val="365F91"/>
          <w:lang w:val="es-ES_tradnl"/>
        </w:rPr>
        <w:t xml:space="preserve">cumplimiento del plazo establecido en el punto 4 numeral 4 es decir </w:t>
      </w:r>
      <w:r w:rsidR="00ED2124" w:rsidRPr="007914A9">
        <w:rPr>
          <w:rFonts w:ascii="Tahoma" w:hAnsi="Tahoma" w:cs="Tahoma"/>
          <w:color w:val="365F91"/>
          <w:lang w:val="es-ES_tradnl"/>
        </w:rPr>
        <w:t>2</w:t>
      </w:r>
      <w:r w:rsidR="00775FB3" w:rsidRPr="007914A9">
        <w:rPr>
          <w:rFonts w:ascii="Tahoma" w:hAnsi="Tahoma" w:cs="Tahoma"/>
          <w:color w:val="365F91"/>
          <w:lang w:val="es-ES_tradnl"/>
        </w:rPr>
        <w:t>0</w:t>
      </w:r>
      <w:r w:rsidR="00ED2124" w:rsidRPr="007914A9">
        <w:rPr>
          <w:rFonts w:ascii="Tahoma" w:hAnsi="Tahoma" w:cs="Tahoma"/>
          <w:color w:val="365F91"/>
          <w:lang w:val="es-ES_tradnl"/>
        </w:rPr>
        <w:t xml:space="preserve"> días administrativos</w:t>
      </w:r>
      <w:r w:rsidR="00ED2124">
        <w:rPr>
          <w:rFonts w:ascii="Tahoma" w:hAnsi="Tahoma" w:cs="Tahoma"/>
          <w:color w:val="365F91"/>
          <w:lang w:val="es-ES_tradnl"/>
        </w:rPr>
        <w:t>.</w:t>
      </w:r>
    </w:p>
    <w:p w:rsidR="00F11946" w:rsidRPr="00563B09" w:rsidRDefault="00F11946"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LUGAR DE EJECUCION</w:t>
      </w:r>
    </w:p>
    <w:p w:rsidR="00F11946" w:rsidRPr="00563B09" w:rsidRDefault="00613235" w:rsidP="00974BE5">
      <w:pPr>
        <w:ind w:left="426"/>
        <w:jc w:val="both"/>
        <w:rPr>
          <w:rFonts w:ascii="Tahoma" w:hAnsi="Tahoma" w:cs="Tahoma"/>
          <w:color w:val="365F91"/>
          <w:lang w:val="es-ES_tradnl"/>
        </w:rPr>
      </w:pPr>
      <w:r w:rsidRPr="00563B09">
        <w:rPr>
          <w:rFonts w:ascii="Tahoma" w:hAnsi="Tahoma" w:cs="Tahoma"/>
          <w:color w:val="365F91"/>
          <w:lang w:val="es-ES_tradnl"/>
        </w:rPr>
        <w:t>En el dep</w:t>
      </w:r>
      <w:r w:rsidR="004F0C60" w:rsidRPr="00563B09">
        <w:rPr>
          <w:rFonts w:ascii="Tahoma" w:hAnsi="Tahoma" w:cs="Tahoma"/>
          <w:color w:val="365F91"/>
          <w:lang w:val="es-ES_tradnl"/>
        </w:rPr>
        <w:t xml:space="preserve">artamento de </w:t>
      </w:r>
      <w:r w:rsidR="00974BE5">
        <w:rPr>
          <w:rFonts w:ascii="Tahoma" w:hAnsi="Tahoma" w:cs="Tahoma"/>
          <w:color w:val="365F91"/>
          <w:lang w:val="es-ES_tradnl"/>
        </w:rPr>
        <w:t>S</w:t>
      </w:r>
      <w:r w:rsidR="004F0C60" w:rsidRPr="00563B09">
        <w:rPr>
          <w:rFonts w:ascii="Tahoma" w:hAnsi="Tahoma" w:cs="Tahoma"/>
          <w:color w:val="365F91"/>
          <w:lang w:val="es-ES_tradnl"/>
        </w:rPr>
        <w:t xml:space="preserve">anta </w:t>
      </w:r>
      <w:r w:rsidR="00974BE5">
        <w:rPr>
          <w:rFonts w:ascii="Tahoma" w:hAnsi="Tahoma" w:cs="Tahoma"/>
          <w:color w:val="365F91"/>
          <w:lang w:val="es-ES_tradnl"/>
        </w:rPr>
        <w:t>C</w:t>
      </w:r>
      <w:r w:rsidR="004F0C60" w:rsidRPr="00563B09">
        <w:rPr>
          <w:rFonts w:ascii="Tahoma" w:hAnsi="Tahoma" w:cs="Tahoma"/>
          <w:color w:val="365F91"/>
          <w:lang w:val="es-ES_tradnl"/>
        </w:rPr>
        <w:t xml:space="preserve">ruz, según </w:t>
      </w:r>
      <w:r w:rsidRPr="00563B09">
        <w:rPr>
          <w:rFonts w:ascii="Tahoma" w:hAnsi="Tahoma" w:cs="Tahoma"/>
          <w:color w:val="365F91"/>
          <w:lang w:val="es-ES_tradnl"/>
        </w:rPr>
        <w:t xml:space="preserve"> </w:t>
      </w:r>
      <w:r w:rsidR="004F0C60" w:rsidRPr="00563B09">
        <w:rPr>
          <w:rFonts w:ascii="Tahoma" w:hAnsi="Tahoma" w:cs="Tahoma"/>
          <w:color w:val="365F91"/>
          <w:lang w:val="es-ES_tradnl"/>
        </w:rPr>
        <w:t>anexo</w:t>
      </w:r>
      <w:r w:rsidR="008C7A2D">
        <w:rPr>
          <w:rFonts w:ascii="Tahoma" w:hAnsi="Tahoma" w:cs="Tahoma"/>
          <w:color w:val="365F91"/>
          <w:lang w:val="es-ES_tradnl"/>
        </w:rPr>
        <w:t xml:space="preserve"> adjunto</w:t>
      </w:r>
    </w:p>
    <w:p w:rsidR="00F11946" w:rsidRPr="00563B09" w:rsidRDefault="00F11946" w:rsidP="00E32D22">
      <w:pPr>
        <w:pStyle w:val="TITULOS"/>
        <w:numPr>
          <w:ilvl w:val="0"/>
          <w:numId w:val="23"/>
        </w:numPr>
        <w:spacing w:after="0"/>
        <w:ind w:left="426" w:hanging="426"/>
        <w:jc w:val="both"/>
        <w:rPr>
          <w:rFonts w:ascii="Tahoma" w:hAnsi="Tahoma" w:cs="Tahoma"/>
          <w:color w:val="365F91"/>
          <w:sz w:val="22"/>
          <w:szCs w:val="22"/>
        </w:rPr>
      </w:pPr>
      <w:r w:rsidRPr="00563B09">
        <w:rPr>
          <w:rFonts w:ascii="Tahoma" w:hAnsi="Tahoma" w:cs="Tahoma"/>
          <w:color w:val="365F91"/>
          <w:sz w:val="22"/>
          <w:szCs w:val="22"/>
        </w:rPr>
        <w:t>FORMA DE PAGO</w:t>
      </w:r>
    </w:p>
    <w:p w:rsidR="008C7A2D" w:rsidRPr="00AC02F9" w:rsidRDefault="00AC02F9" w:rsidP="00AC02F9">
      <w:pPr>
        <w:ind w:left="426"/>
        <w:jc w:val="both"/>
        <w:rPr>
          <w:rFonts w:ascii="Tahoma" w:hAnsi="Tahoma" w:cs="Tahoma"/>
          <w:color w:val="365F91"/>
        </w:rPr>
      </w:pPr>
      <w:r>
        <w:rPr>
          <w:rFonts w:ascii="Tahoma" w:hAnsi="Tahoma" w:cs="Tahoma"/>
          <w:color w:val="365F91"/>
        </w:rPr>
        <w:t>El pago se efectuará</w:t>
      </w:r>
      <w:r w:rsidRPr="00AC02F9">
        <w:rPr>
          <w:rFonts w:ascii="Tahoma" w:hAnsi="Tahoma" w:cs="Tahoma"/>
          <w:color w:val="365F91"/>
        </w:rPr>
        <w:t xml:space="preserve"> de acuerdo y contra entrega de los servicios, previa emisión de la entrega de l</w:t>
      </w:r>
      <w:r>
        <w:rPr>
          <w:rFonts w:ascii="Tahoma" w:hAnsi="Tahoma" w:cs="Tahoma"/>
          <w:color w:val="365F91"/>
        </w:rPr>
        <w:t xml:space="preserve">a información técnica necesaria </w:t>
      </w:r>
      <w:r w:rsidR="002B7CF9" w:rsidRPr="00563B09">
        <w:rPr>
          <w:rFonts w:ascii="Tahoma" w:hAnsi="Tahoma" w:cs="Tahoma"/>
          <w:color w:val="365F91"/>
          <w:lang w:val="es-ES_tradnl"/>
        </w:rPr>
        <w:t>y la emis</w:t>
      </w:r>
      <w:r w:rsidR="00E64683" w:rsidRPr="00563B09">
        <w:rPr>
          <w:rFonts w:ascii="Tahoma" w:hAnsi="Tahoma" w:cs="Tahoma"/>
          <w:color w:val="365F91"/>
          <w:lang w:val="es-ES_tradnl"/>
        </w:rPr>
        <w:t>i</w:t>
      </w:r>
      <w:r>
        <w:rPr>
          <w:rFonts w:ascii="Tahoma" w:hAnsi="Tahoma" w:cs="Tahoma"/>
          <w:color w:val="365F91"/>
          <w:lang w:val="es-ES_tradnl"/>
        </w:rPr>
        <w:t>ón del</w:t>
      </w:r>
      <w:r w:rsidR="00F11946" w:rsidRPr="00563B09">
        <w:rPr>
          <w:rFonts w:ascii="Tahoma" w:hAnsi="Tahoma" w:cs="Tahoma"/>
          <w:color w:val="365F91"/>
          <w:lang w:val="es-ES_tradnl"/>
        </w:rPr>
        <w:t xml:space="preserve"> certificado de control de calidad por parte de ENTEL</w:t>
      </w:r>
      <w:r w:rsidR="002B7CF9" w:rsidRPr="00563B09">
        <w:rPr>
          <w:rFonts w:ascii="Tahoma" w:hAnsi="Tahoma" w:cs="Tahoma"/>
          <w:color w:val="365F91"/>
          <w:lang w:val="es-ES_tradnl"/>
        </w:rPr>
        <w:t xml:space="preserve"> y la entrega de factura por el proponente.</w:t>
      </w:r>
    </w:p>
    <w:p w:rsidR="008C7A2D" w:rsidRPr="00A4091D" w:rsidRDefault="008C7A2D" w:rsidP="008C7A2D">
      <w:pPr>
        <w:pStyle w:val="Prrafodelista"/>
        <w:numPr>
          <w:ilvl w:val="0"/>
          <w:numId w:val="23"/>
        </w:numPr>
        <w:ind w:left="425"/>
        <w:jc w:val="both"/>
        <w:rPr>
          <w:rFonts w:ascii="Tahoma" w:hAnsi="Tahoma" w:cs="Tahoma"/>
          <w:color w:val="365F91"/>
        </w:rPr>
      </w:pPr>
      <w:r w:rsidRPr="00A4091D">
        <w:rPr>
          <w:rFonts w:ascii="Tahoma" w:hAnsi="Tahoma" w:cs="Tahoma"/>
          <w:b/>
          <w:color w:val="365F91"/>
        </w:rPr>
        <w:t>FORMALIZACIÓN</w:t>
      </w:r>
    </w:p>
    <w:p w:rsidR="008C7A2D" w:rsidRPr="00A4091D" w:rsidRDefault="008C7A2D" w:rsidP="008C7A2D">
      <w:pPr>
        <w:pStyle w:val="Prrafodelista"/>
        <w:ind w:left="425"/>
        <w:jc w:val="both"/>
        <w:rPr>
          <w:rFonts w:ascii="Tahoma" w:hAnsi="Tahoma" w:cs="Tahoma"/>
          <w:color w:val="365F91"/>
        </w:rPr>
      </w:pPr>
      <w:r w:rsidRPr="00A4091D">
        <w:rPr>
          <w:rFonts w:ascii="Tahoma" w:hAnsi="Tahoma" w:cs="Tahoma"/>
          <w:color w:val="365F91"/>
        </w:rPr>
        <w:t>Una vez emitido el informe final, se procederá con el envío de la carta de adjudicación al proponente adjudicado.</w:t>
      </w:r>
    </w:p>
    <w:p w:rsidR="008C7A2D" w:rsidRDefault="008B6A5A" w:rsidP="00BD04E1">
      <w:pPr>
        <w:ind w:left="450"/>
        <w:jc w:val="both"/>
        <w:rPr>
          <w:rFonts w:ascii="Tahoma" w:hAnsi="Tahoma" w:cs="Tahoma"/>
          <w:color w:val="365F91"/>
        </w:rPr>
      </w:pPr>
      <w:r>
        <w:rPr>
          <w:rFonts w:ascii="Tahoma" w:hAnsi="Tahoma" w:cs="Tahoma"/>
          <w:color w:val="365F91"/>
        </w:rPr>
        <w:t xml:space="preserve">Los proponentes pueden ser personas jurídicas </w:t>
      </w:r>
      <w:r w:rsidR="00583EFE">
        <w:rPr>
          <w:rFonts w:ascii="Tahoma" w:hAnsi="Tahoma" w:cs="Tahoma"/>
          <w:color w:val="365F91"/>
        </w:rPr>
        <w:t xml:space="preserve">o naturales para ello deberán  </w:t>
      </w:r>
      <w:r w:rsidR="00583EFE" w:rsidRPr="00F26A6F">
        <w:rPr>
          <w:rFonts w:ascii="Tahoma" w:hAnsi="Tahoma" w:cs="Tahoma"/>
          <w:color w:val="365F91"/>
        </w:rPr>
        <w:t xml:space="preserve">presentar la </w:t>
      </w:r>
      <w:r w:rsidR="00BD04E1">
        <w:rPr>
          <w:rFonts w:ascii="Tahoma" w:hAnsi="Tahoma" w:cs="Tahoma"/>
          <w:color w:val="365F91"/>
        </w:rPr>
        <w:t xml:space="preserve">  </w:t>
      </w:r>
      <w:r w:rsidR="00583EFE" w:rsidRPr="00F26A6F">
        <w:rPr>
          <w:rFonts w:ascii="Tahoma" w:hAnsi="Tahoma" w:cs="Tahoma"/>
          <w:color w:val="365F91"/>
        </w:rPr>
        <w:t>siguiente documentación para la elaboración del Documento de Compra:</w:t>
      </w:r>
    </w:p>
    <w:p w:rsidR="00D41D68" w:rsidRDefault="00D41D68" w:rsidP="00D41D68">
      <w:pPr>
        <w:ind w:firstLine="450"/>
        <w:jc w:val="both"/>
        <w:rPr>
          <w:rFonts w:ascii="Tahoma" w:hAnsi="Tahoma" w:cs="Tahoma"/>
          <w:b/>
          <w:bCs/>
          <w:color w:val="365F91"/>
        </w:rPr>
      </w:pPr>
      <w:r>
        <w:rPr>
          <w:rFonts w:ascii="Tahoma" w:hAnsi="Tahoma" w:cs="Tahoma"/>
          <w:b/>
          <w:bCs/>
          <w:color w:val="365F91"/>
        </w:rPr>
        <w:t>10.1</w:t>
      </w:r>
      <w:r>
        <w:rPr>
          <w:rFonts w:ascii="Tahoma" w:hAnsi="Tahoma" w:cs="Tahoma"/>
          <w:b/>
          <w:bCs/>
          <w:color w:val="365F91"/>
        </w:rPr>
        <w:tab/>
        <w:t>PERSONAS JURIDICAS</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Copia legalizada de la escritura de Constitución de la Sociedad o firma comercial y modificaciones al mismo, con el resellado de inscripción ante FUNDEMPRESA.</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Copia legalizada del testimonio de Poder del representante Legal debidamente inscrito ante FUNDEMPRESA.</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lastRenderedPageBreak/>
        <w:t>Certificado original de actualización de la matrícula de comercio emitido por FUNDEMPRESA vigente.</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Fotocopia del Certificado de Registro del Número de Identificación Tributaria (N.I.T.) vigente.</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Fotocopia simple de la Cedula de Identidad del Representante Legal vigente.</w:t>
      </w:r>
    </w:p>
    <w:p w:rsidR="00D41D68" w:rsidRPr="00F26A6F" w:rsidRDefault="00D41D68" w:rsidP="00D41D68">
      <w:pPr>
        <w:pStyle w:val="Prrafodelista"/>
        <w:numPr>
          <w:ilvl w:val="0"/>
          <w:numId w:val="36"/>
        </w:numPr>
        <w:spacing w:after="0" w:line="240" w:lineRule="auto"/>
        <w:jc w:val="both"/>
        <w:rPr>
          <w:rFonts w:ascii="Tahoma" w:hAnsi="Tahoma" w:cs="Tahoma"/>
          <w:color w:val="365F91"/>
        </w:rPr>
      </w:pPr>
      <w:r w:rsidRPr="00F26A6F">
        <w:rPr>
          <w:rFonts w:ascii="Tahoma" w:hAnsi="Tahoma" w:cs="Tahoma"/>
          <w:color w:val="365F91"/>
        </w:rPr>
        <w:t>Garantia de Cumplimiento de Contrato del 10% del monto adjudicacio (Retencion, Poliza o Boleta según corresponda).</w:t>
      </w:r>
    </w:p>
    <w:p w:rsidR="00D41D68" w:rsidRPr="00F26A6F" w:rsidRDefault="00D41D68" w:rsidP="00D41D68">
      <w:pPr>
        <w:pStyle w:val="Prrafodelista"/>
        <w:numPr>
          <w:ilvl w:val="0"/>
          <w:numId w:val="36"/>
        </w:numPr>
        <w:autoSpaceDE w:val="0"/>
        <w:autoSpaceDN w:val="0"/>
        <w:spacing w:before="40" w:after="40" w:line="240" w:lineRule="auto"/>
        <w:jc w:val="both"/>
        <w:rPr>
          <w:color w:val="365F91"/>
          <w:lang w:val="es-BO" w:eastAsia="es-BO" w:bidi="ar-SA"/>
        </w:rPr>
      </w:pPr>
      <w:r w:rsidRPr="00F26A6F">
        <w:rPr>
          <w:rFonts w:ascii="Segoe UI" w:hAnsi="Segoe UI" w:cs="Segoe UI"/>
          <w:color w:val="365F91"/>
        </w:rPr>
        <w:t>Fotocopia de la Póliza de Seguro contra Accidentes vigente. Cabe aclarar que cualquier evento de Accidentes de personal a cargo del proveedor adjudicado es netamente de su responsabilidad.</w:t>
      </w:r>
    </w:p>
    <w:p w:rsidR="00D41D68" w:rsidRDefault="00D41D68" w:rsidP="00D41D68">
      <w:pPr>
        <w:pStyle w:val="Prrafodelista"/>
        <w:numPr>
          <w:ilvl w:val="0"/>
          <w:numId w:val="36"/>
        </w:numPr>
        <w:autoSpaceDE w:val="0"/>
        <w:autoSpaceDN w:val="0"/>
        <w:spacing w:after="0" w:line="240" w:lineRule="auto"/>
        <w:rPr>
          <w:rFonts w:ascii="Segoe UI" w:hAnsi="Segoe UI" w:cs="Segoe UI"/>
          <w:color w:val="365F91"/>
        </w:rPr>
      </w:pPr>
      <w:r w:rsidRPr="00F26A6F">
        <w:rPr>
          <w:rFonts w:ascii="Segoe UI" w:hAnsi="Segoe UI" w:cs="Segoe UI"/>
          <w:color w:val="365F91"/>
        </w:rPr>
        <w:t>Fotocopia de la Póliza d</w:t>
      </w:r>
      <w:r>
        <w:rPr>
          <w:rFonts w:ascii="Segoe UI" w:hAnsi="Segoe UI" w:cs="Segoe UI"/>
          <w:color w:val="365F91"/>
        </w:rPr>
        <w:t>e Responsabilidad Civil vigente.</w:t>
      </w:r>
    </w:p>
    <w:p w:rsidR="00D41D68" w:rsidRDefault="00D41D68" w:rsidP="00D41D68">
      <w:pPr>
        <w:ind w:firstLine="450"/>
        <w:jc w:val="both"/>
        <w:rPr>
          <w:rFonts w:ascii="Tahoma" w:hAnsi="Tahoma" w:cs="Tahoma"/>
          <w:b/>
          <w:bCs/>
          <w:color w:val="365F91"/>
        </w:rPr>
      </w:pPr>
    </w:p>
    <w:p w:rsidR="008C7A2D" w:rsidRPr="008C7A2D" w:rsidRDefault="00F11946" w:rsidP="00F54969">
      <w:pPr>
        <w:pStyle w:val="TITULOS"/>
        <w:numPr>
          <w:ilvl w:val="0"/>
          <w:numId w:val="23"/>
        </w:numPr>
        <w:spacing w:after="0"/>
        <w:ind w:left="426" w:hanging="426"/>
        <w:jc w:val="both"/>
      </w:pPr>
      <w:r w:rsidRPr="008C7A2D">
        <w:rPr>
          <w:rFonts w:ascii="Tahoma" w:hAnsi="Tahoma" w:cs="Tahoma"/>
          <w:color w:val="365F91"/>
          <w:sz w:val="22"/>
          <w:szCs w:val="22"/>
        </w:rPr>
        <w:t>MULTAS</w:t>
      </w:r>
    </w:p>
    <w:p w:rsidR="008C7A2D" w:rsidRPr="00F26A6F" w:rsidRDefault="008C7A2D" w:rsidP="008C7A2D">
      <w:pPr>
        <w:ind w:left="426"/>
        <w:jc w:val="both"/>
        <w:rPr>
          <w:rFonts w:ascii="Tahoma" w:hAnsi="Tahoma" w:cs="Tahoma"/>
          <w:color w:val="365F91"/>
        </w:rPr>
      </w:pPr>
      <w:r w:rsidRPr="00F26A6F">
        <w:rPr>
          <w:rFonts w:ascii="Tahoma" w:hAnsi="Tahoma" w:cs="Tahoma"/>
          <w:color w:val="365F91"/>
          <w:lang w:val="es-BO"/>
        </w:rPr>
        <w:t>El oferente adjudicado se responsabilizara por los daños económicos ocasionados a Entel S.A.,  por incumplimiento a los plazos de entrega establecidos, debidamente constatados entre partes.</w:t>
      </w:r>
    </w:p>
    <w:p w:rsidR="003C03FA" w:rsidRPr="00563B09" w:rsidRDefault="008C7A2D" w:rsidP="008C7A2D">
      <w:pPr>
        <w:ind w:left="426"/>
        <w:jc w:val="both"/>
        <w:rPr>
          <w:color w:val="365F91"/>
          <w:lang w:val="es-BO" w:bidi="ar-SA"/>
        </w:rPr>
      </w:pPr>
      <w:r w:rsidRPr="00F26A6F">
        <w:rPr>
          <w:rFonts w:ascii="Tahoma" w:hAnsi="Tahoma" w:cs="Tahoma"/>
          <w:color w:val="365F91"/>
          <w:lang w:val="es-BO"/>
        </w:rPr>
        <w:t>Si existiesen atrasos o incumplimiento en los plazos establecidos para la entrega de las terminales,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 la adjudicación, debiendo iniciar el proceso de resolución del mismo.</w:t>
      </w:r>
    </w:p>
    <w:p w:rsidR="00715C50" w:rsidRPr="00563B09" w:rsidRDefault="00715C50" w:rsidP="002404D7">
      <w:pPr>
        <w:pStyle w:val="Prrafodelista"/>
        <w:ind w:left="1146"/>
        <w:jc w:val="both"/>
        <w:rPr>
          <w:rFonts w:ascii="Tahoma" w:hAnsi="Tahoma" w:cs="Tahoma"/>
          <w:color w:val="365F91"/>
          <w:lang w:val="es-BO"/>
        </w:rPr>
      </w:pPr>
    </w:p>
    <w:p w:rsidR="00613235" w:rsidRPr="00563B09" w:rsidRDefault="00613235" w:rsidP="002404D7">
      <w:pPr>
        <w:pStyle w:val="Prrafodelista"/>
        <w:ind w:left="1146"/>
        <w:jc w:val="both"/>
        <w:rPr>
          <w:rFonts w:ascii="Tahoma" w:hAnsi="Tahoma" w:cs="Tahoma"/>
          <w:color w:val="365F91"/>
          <w:lang w:val="es-BO"/>
        </w:rPr>
      </w:pPr>
    </w:p>
    <w:p w:rsidR="00613235" w:rsidRPr="00563B09" w:rsidRDefault="00613235" w:rsidP="002404D7">
      <w:pPr>
        <w:pStyle w:val="Prrafodelista"/>
        <w:ind w:left="1146"/>
        <w:jc w:val="both"/>
        <w:rPr>
          <w:rFonts w:ascii="Tahoma" w:hAnsi="Tahoma" w:cs="Tahoma"/>
          <w:color w:val="365F91"/>
          <w:lang w:val="es-BO"/>
        </w:rPr>
      </w:pPr>
    </w:p>
    <w:p w:rsidR="00613235" w:rsidRPr="00563B09" w:rsidRDefault="00613235" w:rsidP="002404D7">
      <w:pPr>
        <w:pStyle w:val="Prrafodelista"/>
        <w:ind w:left="1146"/>
        <w:jc w:val="both"/>
        <w:rPr>
          <w:rFonts w:ascii="Tahoma" w:hAnsi="Tahoma" w:cs="Tahoma"/>
          <w:color w:val="365F91"/>
          <w:lang w:val="es-BO"/>
        </w:rPr>
      </w:pPr>
    </w:p>
    <w:p w:rsidR="00613235" w:rsidRPr="00563B09" w:rsidRDefault="00613235" w:rsidP="002404D7">
      <w:pPr>
        <w:pStyle w:val="Prrafodelista"/>
        <w:ind w:left="1146"/>
        <w:jc w:val="both"/>
        <w:rPr>
          <w:rFonts w:ascii="Tahoma" w:hAnsi="Tahoma" w:cs="Tahoma"/>
          <w:color w:val="365F91"/>
          <w:lang w:val="es-BO"/>
        </w:rPr>
      </w:pPr>
    </w:p>
    <w:p w:rsidR="005209BE" w:rsidRDefault="005209BE" w:rsidP="002404D7">
      <w:pPr>
        <w:pStyle w:val="Prrafodelista"/>
        <w:ind w:left="1146"/>
        <w:jc w:val="both"/>
        <w:rPr>
          <w:rFonts w:ascii="Tahoma" w:hAnsi="Tahoma" w:cs="Tahoma"/>
          <w:color w:val="365F91"/>
          <w:lang w:val="es-BO"/>
        </w:rPr>
      </w:pPr>
    </w:p>
    <w:p w:rsidR="00F53B82" w:rsidRPr="00563B09" w:rsidRDefault="00F53B82" w:rsidP="002404D7">
      <w:pPr>
        <w:pStyle w:val="Prrafodelista"/>
        <w:ind w:left="1146"/>
        <w:jc w:val="both"/>
        <w:rPr>
          <w:rFonts w:ascii="Tahoma" w:hAnsi="Tahoma" w:cs="Tahoma"/>
          <w:color w:val="365F91"/>
          <w:lang w:val="es-BO"/>
        </w:rPr>
      </w:pPr>
    </w:p>
    <w:p w:rsidR="005209BE" w:rsidRPr="00563B09" w:rsidRDefault="005209BE" w:rsidP="002404D7">
      <w:pPr>
        <w:pStyle w:val="Prrafodelista"/>
        <w:ind w:left="1146"/>
        <w:jc w:val="both"/>
        <w:rPr>
          <w:rFonts w:ascii="Tahoma" w:hAnsi="Tahoma" w:cs="Tahoma"/>
          <w:color w:val="365F91"/>
          <w:lang w:val="es-BO"/>
        </w:rPr>
      </w:pPr>
    </w:p>
    <w:p w:rsidR="005209BE" w:rsidRPr="00563B09" w:rsidRDefault="005209BE" w:rsidP="002404D7">
      <w:pPr>
        <w:pStyle w:val="Prrafodelista"/>
        <w:ind w:left="1146"/>
        <w:jc w:val="both"/>
        <w:rPr>
          <w:rFonts w:ascii="Tahoma" w:hAnsi="Tahoma" w:cs="Tahoma"/>
          <w:color w:val="365F91"/>
          <w:lang w:val="es-BO"/>
        </w:rPr>
      </w:pPr>
    </w:p>
    <w:p w:rsidR="0088203F" w:rsidRDefault="0088203F" w:rsidP="002404D7">
      <w:pPr>
        <w:pStyle w:val="Prrafodelista"/>
        <w:ind w:left="1146"/>
        <w:jc w:val="both"/>
        <w:rPr>
          <w:rFonts w:ascii="Tahoma" w:hAnsi="Tahoma" w:cs="Tahoma"/>
          <w:color w:val="365F91"/>
          <w:lang w:val="es-BO"/>
        </w:rPr>
      </w:pPr>
    </w:p>
    <w:p w:rsidR="007914A9" w:rsidRDefault="007914A9" w:rsidP="002404D7">
      <w:pPr>
        <w:pStyle w:val="Prrafodelista"/>
        <w:ind w:left="1146"/>
        <w:jc w:val="both"/>
        <w:rPr>
          <w:rFonts w:ascii="Tahoma" w:hAnsi="Tahoma" w:cs="Tahoma"/>
          <w:color w:val="365F91"/>
          <w:lang w:val="es-BO"/>
        </w:rPr>
      </w:pPr>
    </w:p>
    <w:p w:rsidR="002F40E8" w:rsidRPr="00563B09" w:rsidRDefault="002F40E8" w:rsidP="003135ED">
      <w:pPr>
        <w:spacing w:after="0" w:line="240" w:lineRule="auto"/>
        <w:jc w:val="both"/>
        <w:rPr>
          <w:rFonts w:ascii="Tahoma" w:hAnsi="Tahoma" w:cs="Tahoma"/>
          <w:color w:val="365F91"/>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563B09" w:rsidTr="00E6154B">
        <w:trPr>
          <w:trHeight w:val="617"/>
        </w:trPr>
        <w:tc>
          <w:tcPr>
            <w:tcW w:w="2410" w:type="dxa"/>
            <w:shd w:val="clear" w:color="auto" w:fill="004990"/>
            <w:vAlign w:val="center"/>
          </w:tcPr>
          <w:p w:rsidR="0064402C" w:rsidRPr="00F54969" w:rsidRDefault="00645D6C" w:rsidP="002404D7">
            <w:pPr>
              <w:pStyle w:val="Textoindependiente3"/>
              <w:spacing w:after="0"/>
              <w:jc w:val="both"/>
              <w:rPr>
                <w:rFonts w:ascii="Tahoma" w:hAnsi="Tahoma" w:cs="Tahoma"/>
                <w:b/>
                <w:color w:val="FFFFFF"/>
                <w:sz w:val="28"/>
                <w:szCs w:val="28"/>
                <w:lang w:val="pt-BR"/>
              </w:rPr>
            </w:pPr>
            <w:r w:rsidRPr="00F54969">
              <w:rPr>
                <w:rFonts w:ascii="Tahoma" w:hAnsi="Tahoma" w:cs="Tahoma"/>
                <w:b/>
                <w:color w:val="FFFFFF"/>
                <w:sz w:val="28"/>
                <w:szCs w:val="28"/>
                <w:lang w:val="pt-BR"/>
              </w:rPr>
              <w:lastRenderedPageBreak/>
              <w:t xml:space="preserve">Anexo No. </w:t>
            </w:r>
            <w:r w:rsidR="006B2C8D" w:rsidRPr="00BD04E1">
              <w:rPr>
                <w:rFonts w:ascii="Tahoma" w:hAnsi="Tahoma" w:cs="Tahoma"/>
                <w:b/>
                <w:color w:val="FFFFFF"/>
                <w:sz w:val="28"/>
                <w:szCs w:val="28"/>
              </w:rPr>
              <w:t>1</w:t>
            </w:r>
          </w:p>
        </w:tc>
        <w:tc>
          <w:tcPr>
            <w:tcW w:w="7365" w:type="dxa"/>
            <w:vAlign w:val="center"/>
          </w:tcPr>
          <w:p w:rsidR="0064402C" w:rsidRPr="00BD04E1" w:rsidRDefault="0064402C" w:rsidP="002404D7">
            <w:pPr>
              <w:spacing w:after="0" w:line="240" w:lineRule="auto"/>
              <w:ind w:left="567"/>
              <w:jc w:val="both"/>
              <w:rPr>
                <w:rFonts w:ascii="Tahoma" w:hAnsi="Tahoma" w:cs="Tahoma"/>
                <w:b/>
                <w:color w:val="365F91"/>
                <w:lang w:val="es-BO"/>
              </w:rPr>
            </w:pPr>
            <w:r w:rsidRPr="00BD04E1">
              <w:rPr>
                <w:rFonts w:ascii="Tahoma" w:hAnsi="Tahoma" w:cs="Tahoma"/>
                <w:b/>
                <w:color w:val="365F91"/>
                <w:lang w:val="es-BO"/>
              </w:rPr>
              <w:t>DECLARACIÓN DE INTEGRIDAD DEL PERSONAL DE LA EMPRESA PROPONENTE</w:t>
            </w:r>
          </w:p>
        </w:tc>
      </w:tr>
    </w:tbl>
    <w:p w:rsidR="0064402C" w:rsidRPr="00563B09" w:rsidRDefault="0064402C" w:rsidP="002404D7">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563B09" w:rsidTr="006B2C8D">
        <w:trPr>
          <w:trHeight w:val="261"/>
        </w:trPr>
        <w:tc>
          <w:tcPr>
            <w:tcW w:w="2691" w:type="dxa"/>
            <w:tcBorders>
              <w:top w:val="nil"/>
              <w:left w:val="nil"/>
              <w:bottom w:val="nil"/>
              <w:right w:val="nil"/>
            </w:tcBorders>
            <w:tcMar>
              <w:left w:w="0" w:type="dxa"/>
              <w:right w:w="0" w:type="dxa"/>
            </w:tcMar>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Razón Social</w:t>
            </w:r>
          </w:p>
        </w:tc>
        <w:tc>
          <w:tcPr>
            <w:tcW w:w="193" w:type="dxa"/>
            <w:tcBorders>
              <w:top w:val="nil"/>
              <w:left w:val="nil"/>
              <w:bottom w:val="nil"/>
              <w:right w:val="nil"/>
            </w:tcBorders>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563B09" w:rsidRDefault="0064402C" w:rsidP="002404D7">
            <w:pPr>
              <w:spacing w:after="0" w:line="240" w:lineRule="auto"/>
              <w:jc w:val="both"/>
              <w:rPr>
                <w:rFonts w:ascii="Tahoma" w:hAnsi="Tahoma" w:cs="Tahoma"/>
                <w:color w:val="365F91"/>
              </w:rPr>
            </w:pPr>
          </w:p>
        </w:tc>
      </w:tr>
      <w:tr w:rsidR="0064402C" w:rsidRPr="00563B09" w:rsidTr="006B2C8D">
        <w:trPr>
          <w:trHeight w:val="246"/>
        </w:trPr>
        <w:tc>
          <w:tcPr>
            <w:tcW w:w="2691" w:type="dxa"/>
            <w:tcBorders>
              <w:top w:val="nil"/>
              <w:left w:val="nil"/>
              <w:bottom w:val="nil"/>
              <w:right w:val="nil"/>
            </w:tcBorders>
            <w:tcMar>
              <w:left w:w="0" w:type="dxa"/>
              <w:right w:w="0" w:type="dxa"/>
            </w:tcMar>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Objeto del Proceso</w:t>
            </w:r>
          </w:p>
        </w:tc>
        <w:tc>
          <w:tcPr>
            <w:tcW w:w="193" w:type="dxa"/>
            <w:tcBorders>
              <w:top w:val="nil"/>
              <w:left w:val="nil"/>
              <w:bottom w:val="nil"/>
              <w:right w:val="nil"/>
            </w:tcBorders>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563B09" w:rsidRDefault="0064402C" w:rsidP="002404D7">
            <w:pPr>
              <w:spacing w:after="0" w:line="240" w:lineRule="auto"/>
              <w:jc w:val="both"/>
              <w:rPr>
                <w:rFonts w:ascii="Tahoma" w:hAnsi="Tahoma" w:cs="Tahoma"/>
                <w:color w:val="365F91"/>
              </w:rPr>
            </w:pPr>
          </w:p>
        </w:tc>
      </w:tr>
      <w:tr w:rsidR="0064402C" w:rsidRPr="00563B09" w:rsidTr="006B2C8D">
        <w:trPr>
          <w:trHeight w:val="261"/>
        </w:trPr>
        <w:tc>
          <w:tcPr>
            <w:tcW w:w="2691" w:type="dxa"/>
            <w:tcBorders>
              <w:top w:val="nil"/>
              <w:left w:val="nil"/>
              <w:bottom w:val="nil"/>
              <w:right w:val="nil"/>
            </w:tcBorders>
            <w:tcMar>
              <w:left w:w="0" w:type="dxa"/>
              <w:right w:w="0" w:type="dxa"/>
            </w:tcMar>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N° de Convocatoria</w:t>
            </w:r>
          </w:p>
        </w:tc>
        <w:tc>
          <w:tcPr>
            <w:tcW w:w="193" w:type="dxa"/>
            <w:tcBorders>
              <w:top w:val="nil"/>
              <w:left w:val="nil"/>
              <w:bottom w:val="nil"/>
              <w:right w:val="nil"/>
            </w:tcBorders>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563B09" w:rsidRDefault="00974BE5" w:rsidP="007914A9">
            <w:pPr>
              <w:spacing w:after="0" w:line="240" w:lineRule="auto"/>
              <w:jc w:val="both"/>
              <w:rPr>
                <w:rFonts w:ascii="Tahoma" w:hAnsi="Tahoma" w:cs="Tahoma"/>
                <w:color w:val="365F91"/>
              </w:rPr>
            </w:pPr>
            <w:r>
              <w:rPr>
                <w:rFonts w:ascii="Tahoma" w:hAnsi="Tahoma" w:cs="Tahoma"/>
                <w:color w:val="365F91"/>
              </w:rPr>
              <w:t xml:space="preserve"> </w:t>
            </w:r>
            <w:r w:rsidR="0020141E">
              <w:rPr>
                <w:rFonts w:ascii="Tahoma" w:hAnsi="Tahoma" w:cs="Tahoma"/>
                <w:color w:val="365F91"/>
              </w:rPr>
              <w:t>00</w:t>
            </w:r>
            <w:r w:rsidR="007914A9">
              <w:rPr>
                <w:rFonts w:ascii="Tahoma" w:hAnsi="Tahoma" w:cs="Tahoma"/>
                <w:color w:val="365F91"/>
              </w:rPr>
              <w:t>14</w:t>
            </w:r>
            <w:r w:rsidR="008C7A2D">
              <w:rPr>
                <w:rFonts w:ascii="Tahoma" w:hAnsi="Tahoma" w:cs="Tahoma"/>
                <w:color w:val="365F91"/>
              </w:rPr>
              <w:t>/2016</w:t>
            </w:r>
          </w:p>
        </w:tc>
      </w:tr>
      <w:tr w:rsidR="0064402C" w:rsidRPr="00563B09" w:rsidTr="006B2C8D">
        <w:trPr>
          <w:trHeight w:val="261"/>
        </w:trPr>
        <w:tc>
          <w:tcPr>
            <w:tcW w:w="2691" w:type="dxa"/>
            <w:tcBorders>
              <w:top w:val="nil"/>
              <w:left w:val="nil"/>
              <w:bottom w:val="nil"/>
              <w:right w:val="nil"/>
            </w:tcBorders>
            <w:tcMar>
              <w:left w:w="0" w:type="dxa"/>
              <w:right w:w="0" w:type="dxa"/>
            </w:tcMar>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Lugar y Fecha</w:t>
            </w:r>
          </w:p>
        </w:tc>
        <w:tc>
          <w:tcPr>
            <w:tcW w:w="193" w:type="dxa"/>
            <w:tcBorders>
              <w:top w:val="nil"/>
              <w:left w:val="nil"/>
              <w:bottom w:val="nil"/>
              <w:right w:val="nil"/>
            </w:tcBorders>
            <w:vAlign w:val="center"/>
          </w:tcPr>
          <w:p w:rsidR="0064402C" w:rsidRPr="00563B09" w:rsidRDefault="0064402C" w:rsidP="002404D7">
            <w:pPr>
              <w:spacing w:after="0" w:line="240" w:lineRule="auto"/>
              <w:jc w:val="both"/>
              <w:rPr>
                <w:rFonts w:ascii="Tahoma" w:hAnsi="Tahoma" w:cs="Tahoma"/>
                <w:color w:val="365F91"/>
              </w:rPr>
            </w:pPr>
            <w:r w:rsidRPr="00563B09">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563B09" w:rsidRDefault="0064402C" w:rsidP="002404D7">
            <w:pPr>
              <w:spacing w:after="0" w:line="240" w:lineRule="auto"/>
              <w:jc w:val="both"/>
              <w:rPr>
                <w:rFonts w:ascii="Arial" w:hAnsi="Arial" w:cs="Arial"/>
                <w:color w:val="365F91"/>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563B09" w:rsidRDefault="0064402C" w:rsidP="002404D7">
            <w:pPr>
              <w:spacing w:after="0" w:line="240" w:lineRule="auto"/>
              <w:jc w:val="both"/>
              <w:rPr>
                <w:rFonts w:ascii="Tahoma" w:hAnsi="Tahoma" w:cs="Tahoma"/>
                <w:color w:val="365F91"/>
              </w:rPr>
            </w:pPr>
          </w:p>
        </w:tc>
      </w:tr>
    </w:tbl>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De mi consideración:</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En atención a la Convocatoria de referencia, a nombre de la empresa……………………. a la cual representamos,  declaramos expresamente nuestra conformidad y compromiso de cumplimiento, conforme con los siguientes puntos:</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uppressAutoHyphens/>
        <w:spacing w:after="0" w:line="240" w:lineRule="auto"/>
        <w:jc w:val="both"/>
        <w:rPr>
          <w:rFonts w:ascii="Tahoma" w:hAnsi="Tahoma" w:cs="Tahoma"/>
          <w:color w:val="365F91"/>
          <w:lang w:val="es-ES_tradnl"/>
        </w:rPr>
      </w:pPr>
      <w:r w:rsidRPr="00563B09">
        <w:rPr>
          <w:rFonts w:ascii="Tahoma" w:hAnsi="Tahoma" w:cs="Tahoma"/>
          <w:color w:val="365F91"/>
          <w:lang w:val="es-ES_tradnl"/>
        </w:rPr>
        <w:t>I.- De las Condiciones del Proceso</w:t>
      </w:r>
    </w:p>
    <w:p w:rsidR="0064402C" w:rsidRPr="00563B09" w:rsidRDefault="0064402C" w:rsidP="002404D7">
      <w:pPr>
        <w:suppressAutoHyphens/>
        <w:spacing w:after="0" w:line="240" w:lineRule="auto"/>
        <w:jc w:val="both"/>
        <w:rPr>
          <w:rFonts w:ascii="Tahoma" w:hAnsi="Tahoma" w:cs="Tahoma"/>
          <w:color w:val="365F91"/>
          <w:lang w:val="es-ES_tradnl"/>
        </w:rPr>
      </w:pPr>
    </w:p>
    <w:p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A nombre de la entidad proponente y conforme el Poder recibido, declaramos y garantizamos</w:t>
      </w:r>
      <w:r w:rsidR="00645D6C" w:rsidRPr="00563B09">
        <w:rPr>
          <w:rFonts w:ascii="Tahoma" w:hAnsi="Tahoma" w:cs="Tahoma"/>
          <w:color w:val="365F91"/>
          <w:lang w:val="es-ES_tradnl"/>
        </w:rPr>
        <w:t xml:space="preserve"> haber examinado la</w:t>
      </w:r>
      <w:r w:rsidRPr="00563B09">
        <w:rPr>
          <w:rFonts w:ascii="Tahoma" w:hAnsi="Tahoma" w:cs="Tahoma"/>
          <w:color w:val="365F91"/>
          <w:lang w:val="es-ES_tradnl"/>
        </w:rPr>
        <w:t xml:space="preserve">s </w:t>
      </w:r>
      <w:r w:rsidR="00645D6C" w:rsidRPr="00563B09">
        <w:rPr>
          <w:rFonts w:ascii="Tahoma" w:hAnsi="Tahoma" w:cs="Tahoma"/>
          <w:color w:val="365F91"/>
          <w:lang w:val="es-ES_tradnl"/>
        </w:rPr>
        <w:t>Especificaciones Técnicas</w:t>
      </w:r>
      <w:r w:rsidRPr="00563B09">
        <w:rPr>
          <w:rFonts w:ascii="Tahoma" w:hAnsi="Tahoma" w:cs="Tahoma"/>
          <w:color w:val="365F91"/>
          <w:lang w:val="es-ES_tradnl"/>
        </w:rPr>
        <w:t xml:space="preserve"> y sus aclaraciones y enmiendas, aceptando sin reservas todas las estipulaciones de dichos documentos y la adhesión al texto del contrato.</w:t>
      </w:r>
    </w:p>
    <w:p w:rsidR="0064402C" w:rsidRPr="00563B09" w:rsidRDefault="0064402C" w:rsidP="002404D7">
      <w:pPr>
        <w:spacing w:after="0" w:line="240" w:lineRule="auto"/>
        <w:ind w:left="360"/>
        <w:jc w:val="both"/>
        <w:rPr>
          <w:rFonts w:ascii="Tahoma" w:hAnsi="Tahoma" w:cs="Tahoma"/>
          <w:color w:val="365F91"/>
          <w:lang w:val="es-ES_tradnl"/>
        </w:rPr>
      </w:pPr>
    </w:p>
    <w:p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rsidR="0064402C" w:rsidRPr="00563B09" w:rsidRDefault="0064402C" w:rsidP="002404D7">
      <w:pPr>
        <w:spacing w:after="0" w:line="240" w:lineRule="auto"/>
        <w:ind w:left="360"/>
        <w:jc w:val="both"/>
        <w:rPr>
          <w:rFonts w:ascii="Tahoma" w:hAnsi="Tahoma" w:cs="Tahoma"/>
          <w:color w:val="365F91"/>
          <w:lang w:val="es-ES_tradnl"/>
        </w:rPr>
      </w:pPr>
    </w:p>
    <w:p w:rsidR="0064402C" w:rsidRPr="00563B09" w:rsidRDefault="0064402C" w:rsidP="002404D7">
      <w:pPr>
        <w:numPr>
          <w:ilvl w:val="0"/>
          <w:numId w:val="1"/>
        </w:numPr>
        <w:spacing w:after="0" w:line="240" w:lineRule="auto"/>
        <w:jc w:val="both"/>
        <w:rPr>
          <w:rFonts w:ascii="Tahoma" w:hAnsi="Tahoma" w:cs="Tahoma"/>
          <w:color w:val="365F91"/>
          <w:lang w:val="es-ES_tradnl"/>
        </w:rPr>
      </w:pPr>
      <w:r w:rsidRPr="00563B09">
        <w:rPr>
          <w:rFonts w:ascii="Tahoma" w:hAnsi="Tahoma" w:cs="Tahoma"/>
          <w:color w:val="365F91"/>
          <w:lang w:val="es-ES_tradnl"/>
        </w:rPr>
        <w:t>En caso de obtener la adjudicación, nuestra propuesta constituirá un compromiso obligatorio hasta que se prepare y firme el contrato.</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II.- Declaración Jurada</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4402C" w:rsidRPr="00563B09" w:rsidRDefault="0064402C" w:rsidP="002404D7">
      <w:pPr>
        <w:spacing w:after="0" w:line="240" w:lineRule="auto"/>
        <w:ind w:left="360"/>
        <w:jc w:val="both"/>
        <w:rPr>
          <w:rFonts w:ascii="Tahoma" w:hAnsi="Tahoma" w:cs="Tahoma"/>
          <w:color w:val="365F91"/>
          <w:lang w:val="es-ES_tradnl"/>
        </w:rPr>
      </w:pPr>
    </w:p>
    <w:p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4402C" w:rsidRPr="00563B09" w:rsidRDefault="0064402C" w:rsidP="002404D7">
      <w:pPr>
        <w:spacing w:after="0" w:line="240" w:lineRule="auto"/>
        <w:ind w:left="360"/>
        <w:jc w:val="both"/>
        <w:rPr>
          <w:rFonts w:ascii="Tahoma" w:hAnsi="Tahoma" w:cs="Tahoma"/>
          <w:color w:val="365F91"/>
          <w:lang w:val="es-ES_tradnl"/>
        </w:rPr>
      </w:pPr>
    </w:p>
    <w:p w:rsidR="0064402C" w:rsidRPr="00563B09" w:rsidRDefault="0064402C" w:rsidP="002404D7">
      <w:pPr>
        <w:numPr>
          <w:ilvl w:val="0"/>
          <w:numId w:val="2"/>
        </w:numPr>
        <w:spacing w:after="0" w:line="240" w:lineRule="auto"/>
        <w:jc w:val="both"/>
        <w:rPr>
          <w:rFonts w:ascii="Tahoma" w:hAnsi="Tahoma" w:cs="Tahoma"/>
          <w:color w:val="365F91"/>
          <w:lang w:val="es-ES_tradnl"/>
        </w:rPr>
      </w:pPr>
      <w:r w:rsidRPr="00563B09">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4402C" w:rsidRPr="00563B09" w:rsidRDefault="0064402C" w:rsidP="002404D7">
      <w:pPr>
        <w:tabs>
          <w:tab w:val="right" w:pos="6663"/>
        </w:tabs>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w:t>
      </w:r>
      <w:r w:rsidRPr="00563B09">
        <w:rPr>
          <w:rFonts w:ascii="Tahoma" w:hAnsi="Tahoma" w:cs="Tahoma"/>
          <w:color w:val="365F91"/>
          <w:lang w:val="es-ES_tradnl"/>
        </w:rPr>
        <w:lastRenderedPageBreak/>
        <w:t>de contratación, en cuanto nos corresponde, cumpliremos con la normativa vigente de la Empresa Entel S.A.</w:t>
      </w:r>
    </w:p>
    <w:p w:rsidR="008C6BDD" w:rsidRPr="00563B09" w:rsidRDefault="008C6BDD" w:rsidP="002404D7">
      <w:pPr>
        <w:spacing w:after="0" w:line="240" w:lineRule="auto"/>
        <w:jc w:val="both"/>
        <w:rPr>
          <w:rFonts w:ascii="Tahoma" w:hAnsi="Tahoma" w:cs="Tahoma"/>
          <w:color w:val="365F91"/>
          <w:lang w:val="es-ES_tradnl"/>
        </w:rPr>
      </w:pPr>
    </w:p>
    <w:p w:rsidR="0064402C" w:rsidRPr="00563B09" w:rsidRDefault="0064402C" w:rsidP="002404D7">
      <w:pPr>
        <w:tabs>
          <w:tab w:val="right" w:pos="6663"/>
        </w:tabs>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b/>
          <w:color w:val="365F91"/>
          <w:lang w:val="es-ES_tradnl"/>
        </w:rPr>
      </w:pPr>
      <w:r w:rsidRPr="00563B09">
        <w:rPr>
          <w:rFonts w:ascii="Tahoma" w:hAnsi="Tahoma" w:cs="Tahoma"/>
          <w:b/>
          <w:color w:val="365F91"/>
          <w:lang w:val="es-ES_tradnl"/>
        </w:rPr>
        <w:t>Representante Legal</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Domicilio:</w:t>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b/>
          <w:color w:val="365F91"/>
          <w:lang w:val="es-ES_tradnl"/>
        </w:rPr>
      </w:pPr>
      <w:r w:rsidRPr="00563B09">
        <w:rPr>
          <w:rFonts w:ascii="Tahoma" w:hAnsi="Tahoma" w:cs="Tahoma"/>
          <w:b/>
          <w:color w:val="365F91"/>
          <w:lang w:val="es-ES_tradnl"/>
        </w:rPr>
        <w:t>Personal relacionado al proceso de contratación (empresa proponente)</w:t>
      </w:r>
    </w:p>
    <w:p w:rsidR="0064402C" w:rsidRPr="00563B09" w:rsidRDefault="0064402C" w:rsidP="002404D7">
      <w:pPr>
        <w:spacing w:after="0" w:line="240" w:lineRule="auto"/>
        <w:jc w:val="both"/>
        <w:rPr>
          <w:rFonts w:ascii="Tahoma" w:hAnsi="Tahoma" w:cs="Tahoma"/>
          <w:b/>
          <w:color w:val="365F91"/>
          <w:lang w:val="es-ES_tradnl"/>
        </w:rPr>
      </w:pPr>
    </w:p>
    <w:p w:rsidR="0064402C" w:rsidRPr="00563B09" w:rsidRDefault="0064402C" w:rsidP="002404D7">
      <w:pPr>
        <w:spacing w:after="0" w:line="240" w:lineRule="auto"/>
        <w:jc w:val="both"/>
        <w:rPr>
          <w:rFonts w:ascii="Tahoma" w:hAnsi="Tahoma" w:cs="Tahoma"/>
          <w:b/>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Firma:</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 xml:space="preserve"> ……………………………………………………………………………………………………...</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Nombre Completo:</w:t>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C.I.: </w:t>
      </w: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Domicilio: </w:t>
      </w:r>
      <w:r w:rsidRPr="00563B09">
        <w:rPr>
          <w:rFonts w:ascii="Tahoma" w:hAnsi="Tahoma" w:cs="Tahoma"/>
          <w:color w:val="365F91"/>
          <w:lang w:val="es-ES_tradnl"/>
        </w:rPr>
        <w:tab/>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 xml:space="preserve">Lugar,  fecha: </w:t>
      </w:r>
      <w:r w:rsidRPr="00563B09">
        <w:rPr>
          <w:rFonts w:ascii="Tahoma" w:hAnsi="Tahoma" w:cs="Tahoma"/>
          <w:color w:val="365F91"/>
          <w:lang w:val="es-ES_tradnl"/>
        </w:rPr>
        <w:tab/>
        <w:t>………………………………………………………………………………………………………..</w:t>
      </w:r>
    </w:p>
    <w:p w:rsidR="0064402C" w:rsidRPr="00563B09" w:rsidRDefault="0064402C" w:rsidP="002404D7">
      <w:pPr>
        <w:spacing w:after="0" w:line="240" w:lineRule="auto"/>
        <w:jc w:val="both"/>
        <w:rPr>
          <w:rFonts w:ascii="Tahoma" w:hAnsi="Tahoma" w:cs="Tahoma"/>
          <w:color w:val="365F91"/>
          <w:lang w:val="es-ES_tradnl"/>
        </w:rPr>
      </w:pPr>
      <w:r w:rsidRPr="00563B09">
        <w:rPr>
          <w:rFonts w:ascii="Tahoma" w:hAnsi="Tahoma" w:cs="Tahoma"/>
          <w:color w:val="365F91"/>
          <w:lang w:val="es-ES_tradnl"/>
        </w:rPr>
        <w:tab/>
      </w:r>
      <w:r w:rsidRPr="00563B09">
        <w:rPr>
          <w:rFonts w:ascii="Tahoma" w:hAnsi="Tahoma" w:cs="Tahoma"/>
          <w:color w:val="365F91"/>
          <w:lang w:val="es-ES_tradnl"/>
        </w:rPr>
        <w:tab/>
      </w:r>
      <w:r w:rsidRPr="00563B09">
        <w:rPr>
          <w:rFonts w:ascii="Tahoma" w:hAnsi="Tahoma" w:cs="Tahoma"/>
          <w:color w:val="365F91"/>
          <w:lang w:val="es-ES_tradnl"/>
        </w:rPr>
        <w:tab/>
      </w: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spacing w:after="0" w:line="240" w:lineRule="auto"/>
        <w:jc w:val="both"/>
        <w:rPr>
          <w:rFonts w:ascii="Tahoma" w:hAnsi="Tahoma" w:cs="Tahoma"/>
          <w:color w:val="365F91"/>
          <w:lang w:val="es-ES_tradnl"/>
        </w:rPr>
      </w:pPr>
    </w:p>
    <w:p w:rsidR="0064402C" w:rsidRPr="00563B09" w:rsidRDefault="0064402C" w:rsidP="002404D7">
      <w:pPr>
        <w:pStyle w:val="Prrafodelista"/>
        <w:ind w:left="0"/>
        <w:jc w:val="both"/>
        <w:rPr>
          <w:rFonts w:cs="Calibri"/>
          <w:color w:val="365F91"/>
        </w:rPr>
      </w:pPr>
    </w:p>
    <w:p w:rsidR="0064402C" w:rsidRPr="00563B09" w:rsidRDefault="0064402C" w:rsidP="002404D7">
      <w:pPr>
        <w:pStyle w:val="Prrafodelista"/>
        <w:ind w:left="0"/>
        <w:jc w:val="both"/>
        <w:rPr>
          <w:rFonts w:cs="Calibri"/>
          <w:color w:val="365F91"/>
        </w:rPr>
      </w:pPr>
    </w:p>
    <w:p w:rsidR="0064402C" w:rsidRPr="00563B09" w:rsidRDefault="0064402C" w:rsidP="002404D7">
      <w:pPr>
        <w:tabs>
          <w:tab w:val="left" w:pos="3076"/>
        </w:tabs>
        <w:spacing w:after="0" w:line="240" w:lineRule="auto"/>
        <w:jc w:val="both"/>
        <w:rPr>
          <w:rFonts w:ascii="Tahoma" w:hAnsi="Tahoma" w:cs="Tahoma"/>
          <w:color w:val="365F91"/>
          <w:lang w:val="es-ES_tradnl"/>
        </w:rPr>
      </w:pPr>
    </w:p>
    <w:p w:rsidR="0064402C" w:rsidRPr="00563B09" w:rsidRDefault="0064402C" w:rsidP="002404D7">
      <w:pPr>
        <w:tabs>
          <w:tab w:val="left" w:pos="3076"/>
        </w:tabs>
        <w:spacing w:after="0" w:line="240" w:lineRule="auto"/>
        <w:jc w:val="both"/>
        <w:rPr>
          <w:rFonts w:ascii="Tahoma" w:hAnsi="Tahoma" w:cs="Tahoma"/>
          <w:color w:val="365F91"/>
          <w:lang w:val="es-ES_tradnl"/>
        </w:rPr>
      </w:pPr>
    </w:p>
    <w:p w:rsidR="0064402C" w:rsidRPr="00563B09" w:rsidRDefault="0064402C" w:rsidP="002404D7">
      <w:pPr>
        <w:pStyle w:val="TITULOS"/>
        <w:spacing w:after="0"/>
        <w:ind w:left="426" w:firstLine="0"/>
        <w:jc w:val="both"/>
        <w:rPr>
          <w:rFonts w:ascii="Tahoma" w:hAnsi="Tahoma" w:cs="Tahoma"/>
          <w:color w:val="365F91"/>
          <w:sz w:val="22"/>
          <w:szCs w:val="22"/>
        </w:rPr>
      </w:pPr>
      <w:bookmarkStart w:id="3" w:name="_Toc309124152"/>
      <w:bookmarkEnd w:id="3"/>
    </w:p>
    <w:p w:rsidR="00613235" w:rsidRPr="00563B09" w:rsidRDefault="00613235" w:rsidP="00613235">
      <w:pPr>
        <w:rPr>
          <w:color w:val="365F91"/>
          <w:lang w:val="es-BO" w:bidi="ar-SA"/>
        </w:rPr>
      </w:pPr>
    </w:p>
    <w:p w:rsidR="00613235" w:rsidRPr="00563B09" w:rsidRDefault="00613235" w:rsidP="00613235">
      <w:pPr>
        <w:rPr>
          <w:color w:val="365F91"/>
          <w:lang w:val="es-BO" w:bidi="ar-SA"/>
        </w:rPr>
      </w:pPr>
    </w:p>
    <w:p w:rsidR="00613235" w:rsidRPr="00563B09" w:rsidRDefault="00613235" w:rsidP="00613235">
      <w:pPr>
        <w:rPr>
          <w:color w:val="365F91"/>
          <w:lang w:val="es-BO" w:bidi="ar-SA"/>
        </w:rPr>
      </w:pPr>
    </w:p>
    <w:p w:rsidR="00A8212D" w:rsidRDefault="00A8212D" w:rsidP="00613235">
      <w:pPr>
        <w:rPr>
          <w:color w:val="365F91"/>
          <w:lang w:val="es-BO" w:bidi="ar-SA"/>
        </w:rPr>
        <w:sectPr w:rsidR="00A8212D" w:rsidSect="003D7A6F">
          <w:headerReference w:type="default" r:id="rId18"/>
          <w:footerReference w:type="default" r:id="rId19"/>
          <w:headerReference w:type="first" r:id="rId20"/>
          <w:footerReference w:type="first" r:id="rId21"/>
          <w:pgSz w:w="12240" w:h="15840" w:code="1"/>
          <w:pgMar w:top="1418" w:right="1134" w:bottom="1134" w:left="1418" w:header="709" w:footer="709" w:gutter="0"/>
          <w:pgNumType w:start="1"/>
          <w:cols w:space="708"/>
          <w:docGrid w:linePitch="360"/>
        </w:sectPr>
      </w:pPr>
    </w:p>
    <w:p w:rsidR="00613235" w:rsidRPr="00563B09" w:rsidRDefault="00613235" w:rsidP="00613235">
      <w:pPr>
        <w:rPr>
          <w:color w:val="365F91"/>
          <w:lang w:val="es-BO" w:bidi="ar-SA"/>
        </w:rPr>
      </w:pPr>
    </w:p>
    <w:tbl>
      <w:tblPr>
        <w:tblpPr w:leftFromText="141" w:rightFromText="141" w:vertAnchor="text" w:horzAnchor="margin" w:tblpY="71"/>
        <w:tblW w:w="1399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3450"/>
        <w:gridCol w:w="10544"/>
      </w:tblGrid>
      <w:tr w:rsidR="00613235" w:rsidRPr="00563B09" w:rsidTr="00A8212D">
        <w:trPr>
          <w:trHeight w:val="573"/>
        </w:trPr>
        <w:tc>
          <w:tcPr>
            <w:tcW w:w="3450" w:type="dxa"/>
            <w:shd w:val="clear" w:color="auto" w:fill="004990"/>
            <w:vAlign w:val="center"/>
          </w:tcPr>
          <w:p w:rsidR="00613235" w:rsidRPr="00F54969" w:rsidRDefault="004F0C60" w:rsidP="00613235">
            <w:pPr>
              <w:pStyle w:val="Textoindependiente3"/>
              <w:spacing w:after="0"/>
              <w:jc w:val="both"/>
              <w:rPr>
                <w:rFonts w:ascii="Tahoma" w:hAnsi="Tahoma" w:cs="Tahoma"/>
                <w:b/>
                <w:color w:val="FFFFFF"/>
                <w:sz w:val="28"/>
                <w:szCs w:val="28"/>
                <w:lang w:val="pt-BR"/>
              </w:rPr>
            </w:pPr>
            <w:r w:rsidRPr="00F54969">
              <w:rPr>
                <w:rFonts w:ascii="Tahoma" w:hAnsi="Tahoma" w:cs="Tahoma"/>
                <w:b/>
                <w:color w:val="FFFFFF"/>
                <w:sz w:val="28"/>
                <w:szCs w:val="28"/>
                <w:lang w:val="pt-BR"/>
              </w:rPr>
              <w:t>Anexo No. A</w:t>
            </w:r>
          </w:p>
        </w:tc>
        <w:tc>
          <w:tcPr>
            <w:tcW w:w="10544" w:type="dxa"/>
            <w:vAlign w:val="center"/>
          </w:tcPr>
          <w:p w:rsidR="00613235" w:rsidRPr="00563B09" w:rsidRDefault="00613235" w:rsidP="00613235">
            <w:pPr>
              <w:spacing w:after="0" w:line="240" w:lineRule="auto"/>
              <w:ind w:left="567"/>
              <w:jc w:val="both"/>
              <w:rPr>
                <w:rFonts w:ascii="Tahoma" w:hAnsi="Tahoma" w:cs="Tahoma"/>
                <w:b/>
                <w:color w:val="365F91"/>
                <w:lang w:val="pt-BR"/>
              </w:rPr>
            </w:pPr>
            <w:r w:rsidRPr="00BD04E1">
              <w:rPr>
                <w:rFonts w:ascii="Tahoma" w:hAnsi="Tahoma" w:cs="Tahoma"/>
                <w:b/>
                <w:color w:val="365F91"/>
              </w:rPr>
              <w:t>MULT</w:t>
            </w:r>
            <w:r w:rsidR="00BB1D72">
              <w:rPr>
                <w:rFonts w:ascii="Tahoma" w:hAnsi="Tahoma" w:cs="Tahoma"/>
                <w:b/>
                <w:color w:val="365F91"/>
              </w:rPr>
              <w:t>ICENTRO ENTEL S.A.</w:t>
            </w:r>
          </w:p>
        </w:tc>
      </w:tr>
    </w:tbl>
    <w:p w:rsidR="00613235" w:rsidRDefault="00613235" w:rsidP="00613235">
      <w:pPr>
        <w:rPr>
          <w:color w:val="365F91"/>
          <w:lang w:val="es-BO" w:bidi="ar-SA"/>
        </w:rPr>
      </w:pPr>
    </w:p>
    <w:tbl>
      <w:tblPr>
        <w:tblW w:w="7458" w:type="dxa"/>
        <w:jc w:val="center"/>
        <w:tblCellMar>
          <w:left w:w="70" w:type="dxa"/>
          <w:right w:w="70" w:type="dxa"/>
        </w:tblCellMar>
        <w:tblLook w:val="04A0" w:firstRow="1" w:lastRow="0" w:firstColumn="1" w:lastColumn="0" w:noHBand="0" w:noVBand="1"/>
      </w:tblPr>
      <w:tblGrid>
        <w:gridCol w:w="539"/>
        <w:gridCol w:w="2876"/>
        <w:gridCol w:w="1218"/>
        <w:gridCol w:w="1292"/>
        <w:gridCol w:w="1533"/>
      </w:tblGrid>
      <w:tr w:rsidR="00613235" w:rsidRPr="00563B09" w:rsidTr="00613235">
        <w:trPr>
          <w:trHeight w:val="435"/>
          <w:jc w:val="center"/>
        </w:trPr>
        <w:tc>
          <w:tcPr>
            <w:tcW w:w="539" w:type="dxa"/>
            <w:tcBorders>
              <w:top w:val="nil"/>
              <w:left w:val="single" w:sz="8" w:space="0" w:color="FFFFFF"/>
              <w:bottom w:val="single" w:sz="8" w:space="0" w:color="FFFFFF"/>
              <w:right w:val="single" w:sz="8" w:space="0" w:color="FFFFFF"/>
            </w:tcBorders>
            <w:shd w:val="clear" w:color="000000" w:fill="004990"/>
            <w:vAlign w:val="center"/>
            <w:hideMark/>
          </w:tcPr>
          <w:p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 xml:space="preserve">  no.</w:t>
            </w:r>
          </w:p>
        </w:tc>
        <w:tc>
          <w:tcPr>
            <w:tcW w:w="2876" w:type="dxa"/>
            <w:tcBorders>
              <w:top w:val="nil"/>
              <w:left w:val="nil"/>
              <w:bottom w:val="single" w:sz="8" w:space="0" w:color="FFFFFF"/>
              <w:right w:val="single" w:sz="8" w:space="0" w:color="FFFFFF"/>
            </w:tcBorders>
            <w:shd w:val="clear" w:color="000000" w:fill="004990"/>
            <w:vAlign w:val="center"/>
            <w:hideMark/>
          </w:tcPr>
          <w:p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ítem</w:t>
            </w:r>
          </w:p>
        </w:tc>
        <w:tc>
          <w:tcPr>
            <w:tcW w:w="1218" w:type="dxa"/>
            <w:tcBorders>
              <w:top w:val="nil"/>
              <w:left w:val="nil"/>
              <w:bottom w:val="single" w:sz="8" w:space="0" w:color="FFFFFF"/>
              <w:right w:val="single" w:sz="8" w:space="0" w:color="FFFFFF"/>
            </w:tcBorders>
            <w:shd w:val="clear" w:color="000000" w:fill="004990"/>
            <w:vAlign w:val="center"/>
            <w:hideMark/>
          </w:tcPr>
          <w:p w:rsidR="00613235" w:rsidRPr="00F54969" w:rsidRDefault="00AC02F9" w:rsidP="005209BE">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val="es-BO" w:eastAsia="es-BO" w:bidi="ar-SA"/>
              </w:rPr>
              <w:t>cantidad total de sitios</w:t>
            </w:r>
          </w:p>
        </w:tc>
        <w:tc>
          <w:tcPr>
            <w:tcW w:w="1292" w:type="dxa"/>
            <w:tcBorders>
              <w:top w:val="nil"/>
              <w:left w:val="nil"/>
              <w:bottom w:val="single" w:sz="8" w:space="0" w:color="FFFFFF"/>
              <w:right w:val="single" w:sz="8" w:space="0" w:color="FFFFFF"/>
            </w:tcBorders>
            <w:shd w:val="clear" w:color="000000" w:fill="004990"/>
            <w:vAlign w:val="center"/>
            <w:hideMark/>
          </w:tcPr>
          <w:p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característica 2</w:t>
            </w:r>
          </w:p>
        </w:tc>
        <w:tc>
          <w:tcPr>
            <w:tcW w:w="1533" w:type="dxa"/>
            <w:tcBorders>
              <w:top w:val="nil"/>
              <w:left w:val="nil"/>
              <w:bottom w:val="single" w:sz="8" w:space="0" w:color="FFFFFF"/>
              <w:right w:val="single" w:sz="8" w:space="0" w:color="FFFFFF"/>
            </w:tcBorders>
            <w:shd w:val="clear" w:color="000000" w:fill="004990"/>
            <w:vAlign w:val="center"/>
            <w:hideMark/>
          </w:tcPr>
          <w:p w:rsidR="00613235" w:rsidRPr="00F54969" w:rsidRDefault="00613235" w:rsidP="005209BE">
            <w:pPr>
              <w:spacing w:after="0" w:line="240" w:lineRule="auto"/>
              <w:jc w:val="center"/>
              <w:rPr>
                <w:rFonts w:ascii="Tahoma" w:hAnsi="Tahoma" w:cs="Tahoma"/>
                <w:b/>
                <w:bCs/>
                <w:color w:val="FFFFFF"/>
                <w:sz w:val="16"/>
                <w:szCs w:val="16"/>
                <w:lang w:val="es-BO" w:eastAsia="es-BO" w:bidi="ar-SA"/>
              </w:rPr>
            </w:pPr>
            <w:r w:rsidRPr="00F54969">
              <w:rPr>
                <w:rFonts w:ascii="Tahoma" w:hAnsi="Tahoma" w:cs="Tahoma"/>
                <w:b/>
                <w:bCs/>
                <w:color w:val="FFFFFF"/>
                <w:sz w:val="16"/>
                <w:szCs w:val="16"/>
                <w:lang w:val="es-BO" w:eastAsia="es-BO" w:bidi="ar-SA"/>
              </w:rPr>
              <w:t>TIEMPO DE CONTRATACION</w:t>
            </w:r>
          </w:p>
        </w:tc>
      </w:tr>
      <w:tr w:rsidR="00613235" w:rsidRPr="00563B09" w:rsidTr="00613235">
        <w:trPr>
          <w:trHeight w:val="690"/>
          <w:jc w:val="center"/>
        </w:trPr>
        <w:tc>
          <w:tcPr>
            <w:tcW w:w="539" w:type="dxa"/>
            <w:tcBorders>
              <w:top w:val="nil"/>
              <w:left w:val="single" w:sz="8" w:space="0" w:color="004990"/>
              <w:bottom w:val="single" w:sz="8" w:space="0" w:color="004990"/>
              <w:right w:val="single" w:sz="8" w:space="0" w:color="004990"/>
            </w:tcBorders>
            <w:shd w:val="clear" w:color="auto" w:fill="auto"/>
            <w:vAlign w:val="center"/>
            <w:hideMark/>
          </w:tcPr>
          <w:p w:rsidR="00613235" w:rsidRPr="00563B09" w:rsidRDefault="00613235" w:rsidP="005209BE">
            <w:pPr>
              <w:spacing w:after="0" w:line="240" w:lineRule="auto"/>
              <w:jc w:val="center"/>
              <w:rPr>
                <w:rFonts w:ascii="Tahoma" w:hAnsi="Tahoma" w:cs="Tahoma"/>
                <w:color w:val="365F91"/>
                <w:sz w:val="18"/>
                <w:szCs w:val="18"/>
                <w:lang w:val="es-BO" w:eastAsia="es-BO" w:bidi="ar-SA"/>
              </w:rPr>
            </w:pPr>
            <w:r w:rsidRPr="00563B09">
              <w:rPr>
                <w:rFonts w:ascii="Tahoma" w:hAnsi="Tahoma" w:cs="Tahoma"/>
                <w:color w:val="365F91"/>
                <w:sz w:val="18"/>
                <w:szCs w:val="18"/>
                <w:lang w:val="es-BO" w:eastAsia="es-BO" w:bidi="ar-SA"/>
              </w:rPr>
              <w:t>1</w:t>
            </w:r>
          </w:p>
        </w:tc>
        <w:tc>
          <w:tcPr>
            <w:tcW w:w="2876" w:type="dxa"/>
            <w:tcBorders>
              <w:top w:val="nil"/>
              <w:left w:val="nil"/>
              <w:bottom w:val="single" w:sz="8" w:space="0" w:color="004990"/>
              <w:right w:val="single" w:sz="8" w:space="0" w:color="004990"/>
            </w:tcBorders>
            <w:shd w:val="clear" w:color="auto" w:fill="auto"/>
            <w:vAlign w:val="center"/>
            <w:hideMark/>
          </w:tcPr>
          <w:p w:rsidR="00613235" w:rsidRPr="00563B09" w:rsidRDefault="00AC02F9"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Levantamientos Topograficos</w:t>
            </w:r>
          </w:p>
        </w:tc>
        <w:tc>
          <w:tcPr>
            <w:tcW w:w="1218" w:type="dxa"/>
            <w:tcBorders>
              <w:top w:val="nil"/>
              <w:left w:val="nil"/>
              <w:bottom w:val="single" w:sz="8" w:space="0" w:color="004990"/>
              <w:right w:val="single" w:sz="8" w:space="0" w:color="004990"/>
            </w:tcBorders>
            <w:shd w:val="clear" w:color="auto" w:fill="auto"/>
            <w:vAlign w:val="center"/>
            <w:hideMark/>
          </w:tcPr>
          <w:p w:rsidR="00613235" w:rsidRPr="00563B09" w:rsidRDefault="00AC02F9"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394</w:t>
            </w:r>
          </w:p>
        </w:tc>
        <w:tc>
          <w:tcPr>
            <w:tcW w:w="1292" w:type="dxa"/>
            <w:tcBorders>
              <w:top w:val="nil"/>
              <w:left w:val="nil"/>
              <w:bottom w:val="single" w:sz="8" w:space="0" w:color="004990"/>
              <w:right w:val="single" w:sz="8" w:space="0" w:color="004990"/>
            </w:tcBorders>
            <w:shd w:val="clear" w:color="auto" w:fill="auto"/>
            <w:vAlign w:val="center"/>
            <w:hideMark/>
          </w:tcPr>
          <w:p w:rsidR="00613235" w:rsidRPr="00563B09" w:rsidRDefault="007478D3" w:rsidP="005209BE">
            <w:pPr>
              <w:spacing w:after="0" w:line="240" w:lineRule="auto"/>
              <w:jc w:val="center"/>
              <w:rPr>
                <w:rFonts w:ascii="Tahoma" w:hAnsi="Tahoma" w:cs="Tahoma"/>
                <w:color w:val="365F91"/>
                <w:sz w:val="18"/>
                <w:szCs w:val="18"/>
                <w:lang w:val="es-BO" w:eastAsia="es-BO" w:bidi="ar-SA"/>
              </w:rPr>
            </w:pPr>
            <w:r>
              <w:rPr>
                <w:rFonts w:ascii="Tahoma" w:hAnsi="Tahoma" w:cs="Tahoma"/>
                <w:color w:val="365F91"/>
                <w:sz w:val="18"/>
                <w:szCs w:val="18"/>
                <w:lang w:val="es-BO" w:eastAsia="es-BO" w:bidi="ar-SA"/>
              </w:rPr>
              <w:t>5</w:t>
            </w:r>
            <w:r w:rsidR="00613235" w:rsidRPr="00563B09">
              <w:rPr>
                <w:rFonts w:ascii="Tahoma" w:hAnsi="Tahoma" w:cs="Tahoma"/>
                <w:color w:val="365F91"/>
                <w:sz w:val="18"/>
                <w:szCs w:val="18"/>
                <w:lang w:val="es-BO" w:eastAsia="es-BO" w:bidi="ar-SA"/>
              </w:rPr>
              <w:t xml:space="preserve"> personas de trabajo permanente</w:t>
            </w:r>
          </w:p>
        </w:tc>
        <w:tc>
          <w:tcPr>
            <w:tcW w:w="1533" w:type="dxa"/>
            <w:tcBorders>
              <w:top w:val="nil"/>
              <w:left w:val="nil"/>
              <w:bottom w:val="single" w:sz="8" w:space="0" w:color="004990"/>
              <w:right w:val="single" w:sz="8" w:space="0" w:color="004990"/>
            </w:tcBorders>
            <w:shd w:val="clear" w:color="auto" w:fill="auto"/>
            <w:vAlign w:val="center"/>
            <w:hideMark/>
          </w:tcPr>
          <w:p w:rsidR="00613235" w:rsidRPr="00563B09" w:rsidRDefault="00613235" w:rsidP="005209BE">
            <w:pPr>
              <w:spacing w:after="0" w:line="240" w:lineRule="auto"/>
              <w:jc w:val="center"/>
              <w:rPr>
                <w:rFonts w:ascii="Tahoma" w:hAnsi="Tahoma" w:cs="Tahoma"/>
                <w:color w:val="365F91"/>
                <w:sz w:val="18"/>
                <w:szCs w:val="18"/>
                <w:lang w:val="es-BO" w:eastAsia="es-BO" w:bidi="ar-SA"/>
              </w:rPr>
            </w:pPr>
          </w:p>
        </w:tc>
      </w:tr>
    </w:tbl>
    <w:p w:rsidR="00613235" w:rsidRPr="00563B09" w:rsidRDefault="00613235" w:rsidP="00613235">
      <w:pPr>
        <w:spacing w:after="0" w:line="240" w:lineRule="auto"/>
        <w:rPr>
          <w:rFonts w:ascii="Tahoma" w:hAnsi="Tahoma" w:cs="Tahoma"/>
          <w:color w:val="365F91"/>
          <w:sz w:val="18"/>
          <w:szCs w:val="18"/>
          <w:lang w:val="es-BO" w:eastAsia="es-BO" w:bidi="ar-SA"/>
        </w:rPr>
      </w:pPr>
    </w:p>
    <w:tbl>
      <w:tblPr>
        <w:tblW w:w="13880" w:type="dxa"/>
        <w:jc w:val="center"/>
        <w:tblCellMar>
          <w:left w:w="70" w:type="dxa"/>
          <w:right w:w="70" w:type="dxa"/>
        </w:tblCellMar>
        <w:tblLook w:val="04A0" w:firstRow="1" w:lastRow="0" w:firstColumn="1" w:lastColumn="0" w:noHBand="0" w:noVBand="1"/>
      </w:tblPr>
      <w:tblGrid>
        <w:gridCol w:w="445"/>
        <w:gridCol w:w="3040"/>
        <w:gridCol w:w="1360"/>
        <w:gridCol w:w="2040"/>
        <w:gridCol w:w="750"/>
        <w:gridCol w:w="1320"/>
        <w:gridCol w:w="1320"/>
        <w:gridCol w:w="3605"/>
      </w:tblGrid>
      <w:tr w:rsidR="0020141E" w:rsidRPr="0020141E" w:rsidTr="0020141E">
        <w:trPr>
          <w:trHeight w:val="315"/>
          <w:jc w:val="center"/>
        </w:trPr>
        <w:tc>
          <w:tcPr>
            <w:tcW w:w="445" w:type="dxa"/>
            <w:tcBorders>
              <w:top w:val="single" w:sz="8" w:space="0" w:color="auto"/>
              <w:left w:val="single" w:sz="8" w:space="0" w:color="auto"/>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jc w:val="center"/>
              <w:rPr>
                <w:b/>
                <w:bCs/>
                <w:color w:val="FFFFFF"/>
                <w:sz w:val="20"/>
                <w:szCs w:val="20"/>
                <w:lang w:val="es-BO" w:eastAsia="es-BO" w:bidi="ar-SA"/>
              </w:rPr>
            </w:pPr>
            <w:r w:rsidRPr="0020141E">
              <w:rPr>
                <w:b/>
                <w:bCs/>
                <w:color w:val="FFFFFF"/>
                <w:sz w:val="20"/>
                <w:szCs w:val="20"/>
                <w:lang w:val="es-BO" w:eastAsia="es-BO" w:bidi="ar-SA"/>
              </w:rPr>
              <w:t>No.</w:t>
            </w:r>
          </w:p>
        </w:tc>
        <w:tc>
          <w:tcPr>
            <w:tcW w:w="304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Nombre Sitio</w:t>
            </w:r>
          </w:p>
        </w:tc>
        <w:tc>
          <w:tcPr>
            <w:tcW w:w="136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Departamento</w:t>
            </w:r>
          </w:p>
        </w:tc>
        <w:tc>
          <w:tcPr>
            <w:tcW w:w="204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Municipio</w:t>
            </w:r>
          </w:p>
        </w:tc>
        <w:tc>
          <w:tcPr>
            <w:tcW w:w="75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Zona</w:t>
            </w:r>
          </w:p>
        </w:tc>
        <w:tc>
          <w:tcPr>
            <w:tcW w:w="132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Latitud</w:t>
            </w:r>
          </w:p>
        </w:tc>
        <w:tc>
          <w:tcPr>
            <w:tcW w:w="1320"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Longitud</w:t>
            </w:r>
          </w:p>
        </w:tc>
        <w:tc>
          <w:tcPr>
            <w:tcW w:w="3605" w:type="dxa"/>
            <w:tcBorders>
              <w:top w:val="single" w:sz="8" w:space="0" w:color="auto"/>
              <w:left w:val="nil"/>
              <w:bottom w:val="single" w:sz="8" w:space="0" w:color="auto"/>
              <w:right w:val="single" w:sz="4" w:space="0" w:color="auto"/>
            </w:tcBorders>
            <w:shd w:val="clear" w:color="000000" w:fill="336699"/>
            <w:vAlign w:val="center"/>
            <w:hideMark/>
          </w:tcPr>
          <w:p w:rsidR="0020141E" w:rsidRPr="0020141E" w:rsidRDefault="0020141E" w:rsidP="0020141E">
            <w:pPr>
              <w:spacing w:after="0" w:line="240" w:lineRule="auto"/>
              <w:rPr>
                <w:b/>
                <w:bCs/>
                <w:color w:val="FFFFFF"/>
                <w:sz w:val="20"/>
                <w:szCs w:val="20"/>
                <w:lang w:val="es-BO" w:eastAsia="es-BO" w:bidi="ar-SA"/>
              </w:rPr>
            </w:pPr>
            <w:r w:rsidRPr="0020141E">
              <w:rPr>
                <w:b/>
                <w:bCs/>
                <w:color w:val="FFFFFF"/>
                <w:sz w:val="20"/>
                <w:szCs w:val="20"/>
                <w:lang w:val="es-BO" w:eastAsia="es-BO" w:bidi="ar-SA"/>
              </w:rPr>
              <w:t>Dirección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15 de Diciembre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-17,7403000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-63,1454000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Mutualista casi esquina Arquitecto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16 De Noviembre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-17,824667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-63,174472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16 de noviembre, calle Jenecherú S/N</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18 De Junio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-16,97985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-62,587833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 Km al NE de localidad Villa Paraiso entre localidades Los Troncos y San Andrés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 De Agosto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-17,751873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-63,154665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Avenida 2 de Agosto N° 19, entre 4° y 5° anillo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23 De Marzo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-17,81789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-63,11628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 EL ALOJAMIENTO PARAISO ZONA LA CAMPANA, Plan 3000</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24 de Septiembre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-17,755804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-63,189774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26 De Agosto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-17,460281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-62,614975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26 de Agosto próximo a la carretera de 4 Cañadas</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30 De Agosto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-17,84076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-63,2127</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Av. Moscú, Zona 30 de Agosto (UV 124, MZ 24)</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30 De Marzo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-17,81296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-63,1509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30 DE MARZO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 Canadas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-17,28105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-62,55673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Cruz-San Ramón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Abapo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-18,89644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-63,39792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Abapo, sobre carretera Santa Cruz-Camiri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Abaroa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-17,76322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Nataniel Aguirre #104</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Achiras (Fuerte Samaipata)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-18,2345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-63,6734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HIENDO HACIA EL FUERTE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Achiras (Pueblo)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-18,1569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-63,82457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2,42 Km al noreste de la población de Achiras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Aeropuerto Viru Viru</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-17,64777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-63,14142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Parqueo, terminal de pasajeros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Aguas Calientes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-18,43611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-59,49394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2,5 Km al noreste de la población Aguas Calientes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Alemana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-17,75575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-63,16592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Mocoróro y Alemana UV 38 Mz. 21</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Almacen El Pari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-17,80658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-63,19951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Nueva Rioja, calle Río Tulio S/N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Alto Veladero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-18,25468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-64,35467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Alto Veladero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Arenal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-17,78005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-63,18065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Beni N° 340, entre Charcas y Caballero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Argentina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-17,79868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-63,15786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Plaza Gran Chaco UV44 Calle 3</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Arroyo Concepción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-19,017361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-57,716722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andes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Ascencion De Guarayos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-15,89662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-63,18671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YOTAU-YAGUARU-URUBICHA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Ascencion De La Frontera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-16,313055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-59,449457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Matías, en la localidad Ascensión de la Frontera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Las Americas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-17,79322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-63,17912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Las americas torre sur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Cotoca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-17,73801944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-63,18502222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SAN-SILVESTRE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Bajio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-17,82768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-63,22699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-17,7505533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-63,1815917</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Barrio Ende / zona Noroeste, Mz. 50, UV-61; Lote N° 110</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Magisterio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-17,75839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-63,15268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Cnl Maestre # 3315</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Militar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-63,127542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UNA CUADRA DE LA AV. 16 DE JULIO Y AV. 3 PASOS AL FRENTE, BARRIO MILITAR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Oriental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-17,751033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-63,189638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NORTE BLOQUE 6-17</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Paraiso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-17,69761111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-63,17369444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Norte, Barrio Paraiso casi Km9 carretera al norte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Tropical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-17,744408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Tropical, radial 27, calle Jasayé(6)</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Vallegrande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-17,816167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-63,229722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VALLEGRANDE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Basilio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-18,124694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-63,195806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PARQUEO DE AEROPUERTO VIRU VIRU</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Bella Victoria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-18,224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-63,950519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TERRENO UBICADO CERCA A LA COMUNIDAD DE BELLA VICTORIA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Bermejo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-18,11831111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-63,61242778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Ingreso camino al Sillar 1 Km</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Bimodal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-17,790083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-63,163333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Isidoro Belzu S/N, Alojamiento Éxito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Bolivar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-17,794322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-63,123515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1ro DE MAYO UV87</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Boyuibe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Boyuibe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-20,4283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-63,27562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320 mts al norte de la población de Río Negro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Brigida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-17,75985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-63,19643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 Retiro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-17,299806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-63,718083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se encuentra al lado sur sobre la carretera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 De Chiquitos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-17,82451944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-59,97341111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130 DE TAPERAS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-17,46203056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-63,65867222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Buena Vista, a una cuadra de la Plaza Principal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-18,792639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-63,315917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40 CARR. CAMIRI</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Cachuela Espana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-16,53237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-62,6586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norte de la población, cerca de la carretera.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Cambodromo San Jorge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-17,74534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-63,15726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ANILLO N° 59- CALLE PANTOJA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 (Mirador)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-20,0384181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-63,5254207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Camiri. Zona Norte, Barrio Antezana Canal TV Telesur</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49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Humberto Suarez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-16,977169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-63,781627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Petrolero Humberto Suárez ubicado al sur de la localidad Villa San Lusi</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Campo Vibora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-17,07914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-64,29288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al norte de la localidad de San Juan de Campo Víbora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Canada Larga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-17,63922222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-62,49011111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TRES CRUCES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Canal Universitario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-17,77736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UAGRM</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Candelaria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-18,62731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-58,98432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60 KM DE EL CARMEN RIBERO TORREZ</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54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Canoto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-17,78301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Cañoto, 1er Anillo Hotel Continental</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Caranda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-17,51848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-63,53818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317 metros al oeste de la población de Caranda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De Ruiz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-16,04886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-61,09996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encuentra en inmediaciones de la población al norte de una pequeña laguna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Cotoca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-17,76546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-63,08483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Cotoca Ex Tranca Guapilo Sur</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Casanova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-17,84158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-63,175055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16 DE NOV. C/6 EN PLENA ESQUINA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59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Castillo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-63,11467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Paurito, el castillo antes del mercado los Pocitos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Centinela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-18,693484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-63,910287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-17,78404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-63,18344</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Av.Ayacucho esq.Velasco edif. Santa Cruz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Chacopata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-18,36123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-64,25246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CHACOPATA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Chane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Fernández Alonso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-16,97625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-63,224472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Norte (Montero)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-19,78675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-63,200861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ENTEL, en la estación MAR</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 Estacion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-19,78223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-63,14456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centro de la localidad, cerca de la cancha de la población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Charcas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-17,77748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-63,16602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Santiago y Riquio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Chihuahua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-17,232264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-62,154678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Chihuahua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Chillon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-17,98726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-64,63491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69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Chochis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-18,13586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-60,04292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Santuario de Chochis, carretera a Puerto Suárez en la localidad de Chochis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Choreti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Chujlla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-18,836544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-64,014873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Ciudad Real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-17,774522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-63,204267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Clara el Carmen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-17,70052800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-63,12586100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2km del acceso a Viru Viru</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Clara Franco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-17,711028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-63,1265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2km del 8vo anillo</w:t>
            </w:r>
          </w:p>
        </w:tc>
      </w:tr>
      <w:tr w:rsidR="0020141E" w:rsidRPr="007914A9"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75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Club De Tenis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-17,78258333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-63,19691667</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Zona Club de Tenis Santa Cruz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Carmen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-18,75444444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-58,64444444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Carmen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Colorado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-19,01467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-57,75532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SANTUARIO DE CHOCHIS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De La Cruz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-16,413139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-60,982611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De La Cruz</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79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-15,650833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-63,51392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aproximadamente a 3,7 Km al sudeste de la comunidad Cerro Grande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Leche Leche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-16,251667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-62,993194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RAMON-YOTAU</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Letei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-17,865319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-60,841822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Letei, localidad Letei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Mesa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-17,03555556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-60,23805556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Pelado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-16,359722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-62,131111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45KM ENTRANDO POR CONCEPCION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 Lorenzo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-16,433639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-62,636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ENTRANDO 15 KM POR CORONACION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Santa Ana De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-16,598806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-60,737833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Santa Ana De Velasco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Santa Rosa De La Roca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-15,866606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-61,475775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DE RUIZ-CONECPCION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Yacuses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-19,008128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-58,223687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 Yacuses</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Yaraeta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-19,371303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-63,322445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el REPETIDOR Cerro Yaraeta de ENTEL, aproximadamente a 6 Km al oeste de Masavi</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89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Colegio Militar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-17,804785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-63,178753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Entrada principal Colegio Militar, entre 2 y 3er anillo</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Colinas Del Urubo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-17,75038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-63,2165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Salida del Puente rio Pirai, carretera a Porongo mirador primera rotonda. KM 9 BARRIO EL CARMEN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Colmilav</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-17,806043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-63,181308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Abapó # 49, entre Yacuiba y Villamontes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Colonia Pirai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-16,52808333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-63,71633333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 Alcaldia Municipal de San Juan del Piraí</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-17,91627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-64,53056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mirador El Cristo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Jorori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-17,88881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-63,02927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JORORI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Linares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-17,16625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-62,56301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96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-16,13197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-62,02909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Concepción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Condominio Vista Bella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-17,760762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-63,175792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Urucu y Av. Beni, edificio Confominio Bella Vista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Coopaguas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-17,79773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-63,13631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Ciudadela 1° de Mayo, Plaza Principal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99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Cordecruz (Hotel LP)</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-17,7961361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-63,1820139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Omar Chavez entre C. Pozo y Ana Barba, en Hotel LP. Frente al estadio Tahuichi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-17,75012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-63,00072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Cuevo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Cuevo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-20,45304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250 m al nor-oeste de la plaza principal de la población de Cuevo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Cupesi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-17,83011111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-63,11277778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CUPESI EN EL PLAN 3000</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Datacom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-63,172841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ROCA Y CORONADO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LA GUARDIA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-17,849953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-63,251108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Don Lorenzo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-17,80775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-62,878917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Don Lorenzo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Movil De Entel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-17,74668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-63,17445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Km3 1/2</w:t>
            </w:r>
          </w:p>
        </w:tc>
      </w:tr>
      <w:tr w:rsidR="0020141E" w:rsidRPr="007914A9"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Terrazas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-17,738083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-63,175528</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Paralela a San Jorge S/N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Balcon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-17,88715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-63,2377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Balcón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109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Bisito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-17,794028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-63,020111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El Bisio Km 15 c. Cotoca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Carmen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-18,82363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-58,62932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700 metros al noroeste de la plaza principal de El Carmen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Cristo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-17,76907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-63,18279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Avda. Cristo Redentor, Calle Melgar y Rivero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Dorado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-17,74583333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-63,07625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EL TRAPICHE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Gallito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-17,85464167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-63,10382778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QUIOR, urbanización El Gallito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Mutun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-19,2034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-57,95322222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Rancho ¨Potrero, situado al norte de la localidad de San Juan del Mutún.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Palmar Nuevo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-17,368611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-64,038861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116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Palmar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-17,3668611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-64,0388611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20 km de yapacani sobre carretera antes de llegar a Nuevo Horizonte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Pari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-17,80512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Carandaiti esqu.Entre Rios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Protagonista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-17,85838889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-63,22677778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FINAL AV. MOSCU</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119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-16,325816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-62,908975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RAMON-YOTAU</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Puquio Cristo Rey</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Lomerío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-16,73026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-61,84266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LOMERIO-CONCEPCION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Quior 1</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-17,84344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-63,09432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El Quior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Quior Ii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-17,84930556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El Quior II</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Recreo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-17,880475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-63,09603056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EL RECREO A 45KM DE SCZ</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Remanso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-17,71703611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-63,17110278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Sociedad Española Km 6 1/2, carretera al Norte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Tajibo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-17,24943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-62,99557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Okinawa y Montero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-17,712923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-61,524997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El Tinto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Tinto (Pueblo)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-17,6665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-61,50985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AV.-BRASIL-1ER-ANILLO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-17,99184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-63,38372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6 de Mayo Población de El Torno 100 mts Carretera sobre tanque de agua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129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Trigal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Trigal</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-18,30905556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-64,14988889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POBÑACION EL TRIGAL</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Vallecito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-17,6937500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-63,1373610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Acceso secundario a los terrenos de Sabsa.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Camiri (FO)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-20,039136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-63,518819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Claracuta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-17,72369444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24 de Septiembre S/N, calle paralela a Av. Alemana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Entel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-17,78702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-63,18037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WARNES N°50</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Equipetrol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-63,20068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 ER ANILLO INTERNO ENTRE AV SAN MARTIN Y AV BUCH FRENTE A LA UNIVERSIDAD UTEPSA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Equipetrol Norte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-17,7573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-63,19849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San Martin dentro el edificio Spa Rolea Center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Espana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-17,77933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Cuellar esquina España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Espejitos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-17,63555556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-63,57366667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una loma en la localidad de Espejitos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138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Estacion Tunas Nuevas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-17,64104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-61,71285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139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-17,78521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-63,21005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55 MZ 59 - FEXPOCRUZ  AV ROCA Y CORONADO ENTRE 3ER Y 4TO ANILLO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 Pabellon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-17,78306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-63,20694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Expoferia Stand</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-17,78528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-63,207444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Flor Del Valle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-16,66688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-62,68051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 Km al Nor - oeste de la población Flor del Valle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Fraternidad Entel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-17,77458889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-63,17406389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G. Velasco - Fraternidad Entel.</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General Saavedra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-17,212728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-63,208919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15KMTS DE MONTERO CALLE 16 DE JULIO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Grigota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-17,79718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-63,19067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JOSE SALVATIERRA #445 A MEDIA CUADRA DE LA GRIGOTA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Guabira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-17,309597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-63,270094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3 Km de Montero barrio Santa Rosita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Guapay</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-17,78371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-63,17728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xml:space="preserve">Calle Sucre, esq.  Potosí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Guapilo Sur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-17,79468611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-63,10823611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Guapilo Sur Av. Internacional Panamericana Viru Viru</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149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Guaracachi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-17,791822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-63,145433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 80 Manzano 4 calle16 No 1 COMBIPET</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Gutierrez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-19,42381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-63,53353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Gutierrez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Gutierrez(F.O.)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-19,418563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-63,530792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Gutierrez</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Hardeman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-16,67622222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-63,61638889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P. Remo Prandini - Hardeman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Hawai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-17,81234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-63,16741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LADO PISTA EL TROMPILLO ENTRE 2DO  Y 3ER ANILLO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Hilanderia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-17,80052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-63,21629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4to anillo radial 17 y 1/2. CALLE 3 ESQ. CALLE B UV. 111</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Los Tajibos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-17,7655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Los Tajibos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Yotau</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-63,19146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Hotel Yotau, Av. San Martín 7</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Huaytu</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-17,57782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-63,63599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2 Km al norte de la población de Huaytu</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158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Humberto Suárez Roca (Sara)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-16,97738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-63,780763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Humberto Suárez Roca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159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Internacional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-17,846333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-63,15425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Fuente calle de los Penocos N°29</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-18,02993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-60,21746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IPIAS PUEBLO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Ipita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-19,3482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-63,49836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1 Km al nor - este de la población Ipita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Ivamirapinta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Gutiérrez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-19,7347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-63,4346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Poblacion Ivamirapinta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Jardin Botanico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-17,768459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-63,054316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carretera a Cotoca, próximo a la empresa Fridosa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Jardines Del Urubo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-17,762556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-63,224378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Equipetrol, calle 5 oeste No. 114 camino a Porongo</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Jorochito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-18,053472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-63,427806</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Jorochito Km 42 carretera a Cochabamba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Jorori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-17,73631944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-63,16615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AVENIDA BANZER 6 ANILLO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12 Doble Via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-17,85758333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-63,26652778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KM12 DOBLE VIA LA GUARDIA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Km9 Carmen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-17,84919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-63,25211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DIRECCION-QUIOR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169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Angostura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-18,14673611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-63,48839167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La Angostura</w:t>
            </w:r>
          </w:p>
        </w:tc>
      </w:tr>
      <w:tr w:rsidR="0020141E" w:rsidRPr="0020141E" w:rsidTr="0020141E">
        <w:trPr>
          <w:trHeight w:val="127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Asunta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-16,7722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-62,582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Inmediaciones de la localidad Asunta, carretera San Ramón a San Julián, 3,10 Km al sureste de Esperancita y 8 Km al noreste de San Pancho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Belgica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Colpa Belgica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-17,565531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-63,229764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Zona oeste de la localidad La Bélgica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Brecha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-19,50923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-62,56105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Casona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-63,092861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8VO ANILLO CUMAVI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Colorada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-17,83204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anillo Radial 13 UV 106 Mz 1</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Cuchilla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-17,82166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-63,20271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6 de Agosto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Enconada (Andres Ibañez)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-17,735194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-62,938139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 poblacion la Enconada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Enconada (Ichilo)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-17,05876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-63,89708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600 mts al sur de la población de La Enconada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178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Finca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-17,44980556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-62,95761111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en la localidad de La Finca, próximo a la carretera principal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179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-17,90875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-63,32649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Hacienda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-17,743397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-63,167525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Residencia del norte, calle 9 N°4310, al frente de Pil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Morita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-17,81562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-63,182613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Aurelio Roca, Zona La Morita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Guarayos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-16,2799440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-63,2836110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aproximadamente a 100 metros de la carretera.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SC (cerro)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-19,645444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-63,686611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 SC (pueblo)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-19,65325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-63,675972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Lagunillas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Barreras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-17,44753056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-63,18105556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10 km de warnes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Cabanas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-17,787872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-63,222714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CABAÑAS DEL RIO PIRAI</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Gamas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-17,59394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-63,01879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250 metros al este de la población de Las Gamas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Palmas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-17,80307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-63,20454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Andalucía # 10 esq. Madrid</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189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Pampitas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-17,68753056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-63,15185278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Km10 al Norte barrio las Pampitas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Las Petas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-16,377639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-59,180597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Limoncito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-18,026083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-63,402944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Limoncito Km 38 carretera a Cochabamba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Limones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-18,268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-59,859472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Limones, predios del Gobierno Municipal, a 400 metros de la plaza principal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Litoral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-16,72611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-63,57411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Litoral al nor - oeste de la cabecera municipal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Loma Alta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-17,06862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-63,48521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400 metros al norte de la plaza principal de la población de Loma Alta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Andes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-16,88688889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-63,83369444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Andes, carretera a San Andrés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Chacos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-17,75669444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-63,11872222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LOS CHACOS/AV VIRGEN DE LUJAN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197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Chinos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-17,77654444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-63,20955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Los Chinos, calle 7 San Ramón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Cusis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-16,923674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-63,747301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Cusis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199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Lotes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-17,86550833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-63,17023611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AV.Los Lotes lado Oeste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Negros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-18,05525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-64,124472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Negros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Pinos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-17,7335556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-63,13875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Mutualista esquina calle Tocopilla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Pozos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-17,778556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Avaroa y Suarez Arana No 410 1° anillo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Tajibos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-17,76497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-63,19733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3ER ANILLO INTERNO EN TERRAZA DEL HOTEL LOS TAJIBOS.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Troncos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Cuatro Cañadas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-17,06586111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-62,63919444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Los Troncos</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Los Tusequis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-17,76443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-63,166858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2° y 3° anillo una cuadra antes del 3° a mano derecha , Calle Pororo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-18,12644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-63,95533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A 700 Metros De La Población De Mairana En Dirección Sureste.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Mariposario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-17,77266667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-63,24516667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TEREBINTO CERCA AL BIOCENTRO GUEEMBE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Mercado Plan 3000</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-17,8281403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-63,1301537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209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Metalmec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-17,73681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-63,15601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UV70 MZ 9 Casi 6to. Anillo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Milenium</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-17,72744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-63,16926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UNIVERSIDAD UCEBOL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Mina Don Mario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-17,33777778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-59,67861111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 previos de empresa Minera Paititi (Mina Don Mario) en área de Campamento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-17,11983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-63,23594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Mineros Tanque Cooperativa de Agua Cosmin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Mirador Petrolero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-20,050338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-63,525427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Mirador Petrolero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Miraflores SC (San Diablo)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-17,1997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-60,62189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14 Km de recorrido desde la población de Miraflores en cerro San Diablo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 Verde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-16,9603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-62,4475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carretera a San Andrés, comunidad Monte Verde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216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Montecarlo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-17,78463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-63,17047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Brasil entre primer y segundo anillo , Santa Cruz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-18,418625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-63,958454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Montegrande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-17,345833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16 de Julio s/n Montero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219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Autopista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-17,413469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-63,198147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Montero Km 42, hacienda Taytamku</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Circunvalacion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-17,33484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-63,25199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Estacion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-17,33519444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-63,23944444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Bella Vista Calle Mojon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Hoyos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-17,6420944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-62,8199528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El Rancho / Av. Germán Busch S/N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San Jose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-17,34646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-63,24312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 Urkupina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Montero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-17,3375611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-63,2633056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 Frente de la Clínica Motero a una cuadra dela Circunvalación (lado norte).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-18,456178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-63,211414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90 Carr. A CAMIRI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-18,364417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-64,325944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Multicentro La Ramada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-17,793743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-63,187403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Esquina Omar Chavez y Grigota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Multicentro Vallegrande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-18,489101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-64,107325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RB MOVIL VALLEGRANDE / MULTICENTRO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229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Mutualista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-63,16109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18. Manzano 39. Calle Cuyabos esquina La Peji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Naranjos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-18,595792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-59,171453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98 KM. DE ROBORE</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Nucleo 14 Nueva Vida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-16,80313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-62,75714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Nucleo 14 al sur oeste de la cabecera municipal. CARRETERA A BRECHA CASARABE KM 18</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Nucleo 38 San Salvador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-16,53052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-63,01584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Nucleo 38 San Salvador al nor - este de la cabecera municipal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Nueva America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-16,943108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-63,902088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COMUNIDAD NUEVA AMERICA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Nueva Jerusalen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-17,72200833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-63,15785556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Santa Gema, detrás de oficinas de Fino.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Nuevo Amanecer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-16,9992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-62,91312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4 Km al nor - este de la población de Nuevo Amanecer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236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Nuevo Horizonte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-17,35684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-62,79669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ingresar 20 Km de Okinawa II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-17,2175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-62,89167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Okinawa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-17,663056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-62,74475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Puerto Pailas aproximadamente 2,8 Km de la localidad de Pailón</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239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Pailon Pueblo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-17,658017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-62,719303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Boquerón esquina calle Cochabamba (Honorable Alcaldíade Pailón)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Palacio De Justicia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-17,773856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-63,180167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Frente al palacio de justicia edf. Casanova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Palizada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-18,02133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-64,13442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3 Km antes de llegar a San Isidro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Palmarito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-15,7275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-61,65530556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Palmarito (inmediaciones de la localidad)</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Palmasola Florida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-17,892631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-64,208169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A 80M AL SUD ESTE DE LA PLAZA EN LA LOCALIDAD.  SE ENCUENTRA A ORILLAS DEL PUEBLO.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Palmira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-17,88086111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-63,18855556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Palmira, calle 8</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Palmito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-18,893972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-58,401556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S/N entrada principal localidad Palmito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De La Isla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-17,76898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-63,11823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Banco FIE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 Pueblo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-18,092528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-64,110861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Pampa Grande Pueblo SC</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Pampa 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-18,07725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-64,15211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Mataral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249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Panamericano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-17,77197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-63,18432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Fortín Corrales # 59</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Paquio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-17,80251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-63,096411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Paquio UV - 234</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Paradero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-18,9902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-57,7938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Petrolero Suárez Arana/Paradero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-17,76771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-63,14533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Mz. 7</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Fenis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-17,754778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-63,13775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Este Parque Industrial 6to anillo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Industrial III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-17,74497222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-63,13911111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6TO ANILLO ENTRE MUTUALISTA Y VIRGEN DE LUJAN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Parque Urbano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-63,17314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1ER ANILLO VIEDMA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256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Paurito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-62,95006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950 metros al sur - oeste de la población de Paurito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Pedro Lorenzo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-17,95267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-63,25092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450 metros al norte de la población de Pedro Lorenzo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Pentaguazú</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-17,62416667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-63,13905556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Pentaguazú Norte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259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Pico De Monte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-17,16506667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-63,21748333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24 Kmt de montero pueblo pico de monte s/n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Picolomini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-17,754866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-63,178147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entre 3er y 4to anillo,Edificio ATB-El nuevo Día.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Piococa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-17,76828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-61,00653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SANTA CRUZ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Piritial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-17,78147222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Internacional Canal Chivato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 Tres Mil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-17,83367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-63,13511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27 de Mayo UV 149</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Planta Metalmec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-17,69834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-63,1591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BANZER KM 9 AL NORTE OFICINAS METAMEC SRL.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Planta Pil Warnes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-17,529311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-63,159305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 Fabrica PIL)</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-17,854278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-63,313528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120 A CAMIRI, localidad Porongo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-17,87899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-60,574253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PORORO PUEBLO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-17,35225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-63,39514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 - Cochabamba, Población de Portachuelo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269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Postrer Valle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Postrer Valle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-18,493306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-63,865389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ubicado en dirección oeste de la localidad de Postrer Valle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Pozo Del Tigre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-17,60375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-61,991417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CAÑADA-LARGA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Ps Urbano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-63,15156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Capitan A. de Chavez No. 3820</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-18,73247222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-64,20127778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Pucara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Okinawa 2</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-17,372028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-62,881167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okinawa I y okinawa III</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Okinawa 3</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Okinawa Uno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-17,531861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-62,923</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a 15 Km de Okinawa II camino de ida a Santa Cruz</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275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Puente Caimanes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Gral. Saavedra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-17,07219444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-63,07502778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un terreno a 200 metros al noreste de la plaza principal de la localidad de Puente Caimanes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Pailas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-17,667889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-62,790528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Puerto Pailas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Quijarro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-19,0067306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-57,7193694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LETEI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Rico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-18,004344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-63,391922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Puerto Rico SC</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279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-18,9676444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-57,8051389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Ignacio Warnes y Ormando Suiarez.</w:t>
            </w:r>
          </w:p>
        </w:tc>
      </w:tr>
      <w:tr w:rsidR="0020141E" w:rsidRPr="007914A9"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Puesto Fernandez Alonzo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Fernández Alonso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-17,009419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-63,230025</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A 45KMT DE MONTERO CARRETERA A CHANE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Quimome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-17,70631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-61,16858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Ubicada en la misma localidad</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Quirusillas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-18,322083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-63,954028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de Abra de Porotillo, situado al nor oeste de la localidad de Quirusillas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Ramada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-17,79048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-63,18825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Isabel La Catolica Esq. Machicado</w:t>
            </w:r>
          </w:p>
        </w:tc>
      </w:tr>
      <w:tr w:rsidR="0020141E" w:rsidRPr="007914A9"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Ramafa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-17,80117778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-63,18119722</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Barrio RAMAFA, calle Chaco S/N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Rancho Nuevo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-17,74684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-63,12378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Ch, Zona Rancho Nuevo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Refineria Palmasola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-17,867564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-63,196972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8, barrio Hidalgo, UV-133, manzano 23</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Remanso III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-17,709051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-63,170297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5F40EC">
              <w:rPr>
                <w:color w:val="000000"/>
                <w:sz w:val="20"/>
                <w:szCs w:val="20"/>
                <w:lang w:val="pt-BR" w:eastAsia="es-BO" w:bidi="ar-SA"/>
              </w:rPr>
              <w:t xml:space="preserve">Km 8 Carretera al Norte Mz 5 Lote N° 2/Urb. </w:t>
            </w:r>
            <w:r w:rsidRPr="0020141E">
              <w:rPr>
                <w:color w:val="000000"/>
                <w:sz w:val="20"/>
                <w:szCs w:val="20"/>
                <w:lang w:val="es-BO" w:eastAsia="es-BO" w:bidi="ar-SA"/>
              </w:rPr>
              <w:t>El Remanso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Repsol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-17,78852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-63,2057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OFICINAS DE YPFB ANDINA 3ER ANILLO ENTRE AV. ROCA Y CORONADO Y AV. EL PALMAR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289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Rincon Del Tigre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-18,206334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-58,170482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ANA-SAN RAFAEL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Rio Grande (YPFB)</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-18,183589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-62,905953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Rio Grande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Rio Seco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-18,673681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-63,243589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Río Seco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-18,335359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-59,757824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Edificio Entel Robore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Romar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-17,73735833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-63,10932222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Lujan B/ Romar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Saavedra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-63,17274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Saavedra Zona 1er Anillo</w:t>
            </w:r>
          </w:p>
        </w:tc>
      </w:tr>
      <w:tr w:rsidR="0020141E" w:rsidRPr="0020141E" w:rsidTr="0020141E">
        <w:trPr>
          <w:trHeight w:val="102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295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Sagrado Corazon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Mineros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-16,848528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-63,432722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al centro de la localidad, cerca del módulo policial a 75km de la carretera  a San Pedro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Saipina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-18,09455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-64,58368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Al oeste de la población de Saipina, aprox. A 1,8 Km</w:t>
            </w:r>
          </w:p>
        </w:tc>
      </w:tr>
      <w:tr w:rsidR="0020141E" w:rsidRPr="007914A9"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-18,17587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-63,87774</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Zona Norte Parque Nena Arias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 LD</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Samaipata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-18,17343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-63,86553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Samaipata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299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Lomerío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-16,76869444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-61,81088889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 cerca al hospital parroquial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Parapeti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-20,00738889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-63,19246111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Charagua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Antonio De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-16,04114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-61,16107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al borde la localidad, ubicado en el lado oeste sobre la carretera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Aurelio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-17,80533333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-63,16175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Germán Chávez N°2035</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 De La Guardia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-17,815833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-63,322611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Ubicado en la localidad de San Carlos de La Guardia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-17,40072778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-63,73273889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Buena Vista y Santa Fe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German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-17,352481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-64,092189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Germán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-16,37532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-60,96689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FRONTERA CON BRASIL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Isidro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-18,049028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-64,439278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PALISADA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Javier</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-16,274475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-62,503264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Mirador La Floresta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309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 Chiquitos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-17,83077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-60,7423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Plaza Principal, San José de Chiquitos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 La Capilla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-18,09554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-64,43917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Pulquina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Del Torno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La Guardia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-17,948806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-63,351806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José del Torno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Jose Obrero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-17,782016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-63,160136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#2416</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Chiquitos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-17,77641667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-59,93458333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90 KM DE TAPERAS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Taperas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Joséde Chiquitos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-17,90757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-60,36692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sin nombre, localidad San Juan de Taperas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 Yapacani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-17,585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-63,85129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ingresa por santa fe 18 km</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Del Lomerio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-17,08179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-61,49219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MIGUEL-CHIHUAHUA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Juan Del Potrero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-17,97814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-64,31796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5 km Pasando el Pueblo San Juan del Potrero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318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Julian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-16,90461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-62,61498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San Julian Lado estadio de Futbol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319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Lorenzo Brecha 7</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-18,12984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-62,94892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San Lorenzo Brecha 7 al Sur de la cabecera municipal</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Martin SC (Nucleo 23)</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-16,70353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-62,86045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a 710 m al nor - oeste de la población de San Martín. Ruta brecha Casarabe km28</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Martin SC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-15,378875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-61,480436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Cerro Alto, cerca a la localidad San Martín</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Matias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-16,361111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-58,405028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ENTEL DOMSAT - San Matías</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Los Junos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-17,93322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-63,03782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 Miguel de Junos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Miguel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-16,69889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-60,96686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AV. COTOCA Y 6 DE AGOSTO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Pablo de Guarayos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-15,8979970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-63,3033000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TERRENO UBICADO EN LA LOCALIDAD SAN PABLO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 Sc Rural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-16,83225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-63,479694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Situado en predios de TIGO en la localidad de San Pedro (sitio TIGO)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Pedro Sc Urbano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-17,81819444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-63,19248056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Zona Villa Warnes, a 4 cuadras del 4to Anillo de la Cuchilla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-16,783833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-60,678556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P QUERUBIN</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329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Rafael De Yapacani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-17,47491667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-63,94591667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de San Rafael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-16,61751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-62,49542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Tanuqe de Agua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Ramon SC 2</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Ramón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-16,615321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-62,497032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Vicente De La Frontera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-16,27127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-60,08532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SAN MATIAS</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Sanandita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-17,794169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-63,155588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Oscar Alberto Velasco casi esquina Av. Dr. Carmelo Ortiz</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Carmen Rivero Torrez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-18,703417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-58,787611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25 KM DE EL CARMEN HACIA STA. CRUZ</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Ana De 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-16,5861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-60,68768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Santa Ana al Sur de la cabecera municipal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Elena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-17,62666667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-62,32083333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Elena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337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Fe De Amboro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Buena Vista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-17,69241944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-63,52233889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Fe de Amboró</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Fe De Yapacani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Carlos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-17,39463056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-63,82890556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Entre San Carlos y Yapacani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339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MARIA DE GUARAYOS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Ascensión de Guarayos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-15,7311060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-63,45898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Rita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-17,979608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-63,368289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Santa Rita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Rita De La Rosita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Concepción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-16,10159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-61,94934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localidad Santa Rita de la Rosita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 La Roca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Ignacio de Velasco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-15,914083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-61,440594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Ruta San Matias, cerca a frontera con Brasil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del Sara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-17,10972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-63,59861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Santa Rosa del Sara</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Portachuelo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-17,37944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-63,49167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Santa Cruz - Cochabamba, sobre el cruce a Santa Rosa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Rosita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-17,7902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-63,19825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Mattia, N° 97, entre Mataral y Piraí</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Santiago De Chiquitos (Musuruqui)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-18,336889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-59,628833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Site Estación Musuruqui</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Santiago De Chiquitos (Pueblo)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Roboré</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-18,338656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-59,598703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Santiago De Chiquitos</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Santo Corazon</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Matías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-17,97312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lang w:val="es-BO" w:eastAsia="es-BO" w:bidi="ar-SA"/>
              </w:rPr>
            </w:pPr>
            <w:r w:rsidRPr="0020141E">
              <w:rPr>
                <w:color w:val="000000"/>
                <w:lang w:val="es-BO" w:eastAsia="es-BO" w:bidi="ar-SA"/>
              </w:rPr>
              <w:t>-58,80808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SITIO UBICADO EN LA POBLACIÓN, ORILLAS DEL LADO NOR OESTE.</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349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Sararenda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Camiri</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-20,066717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-63,563636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Sararenda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Sector Sao Salud</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-17,84121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-63,19155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UV 129 Barrio Magisterio Sur</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Shopping Bolivar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-17,783067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-63,181069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CENTRO COMERCIA SHOPPING BOLIVAR</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Siete Calles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-17,78672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-63,18564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Vallegrande 245, Hotel Los Angeles</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Tacuaral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-18,9939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-58,03691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carretera a Puerto Suárez, cerca de la comunidad Tacuaral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Taruma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Torno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-18,111944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-63,462444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Taruma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Terebinto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-17,71037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-63,40387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PUEBLO TEREBINTO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Torrecillas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-17,88935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-64,59487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Comarapa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Totai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-17,78023611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-63,14614444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Virgen de Cotoca 4to Anillo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358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Transredes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-17,83436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-63,23662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a La Guardia Km 7.5</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359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Tres Cruces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Pailón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-17,618389</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-62,226722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COTOCA PUEBLO</w:t>
            </w:r>
          </w:p>
        </w:tc>
      </w:tr>
      <w:tr w:rsidR="0020141E" w:rsidRPr="007914A9"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Trompillo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-17,80207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-63,17175</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Urb. 48 paralela av. Santos Dumont Radial 14 bloque 3A-3C.</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Tutumaso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-17,853023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-63,206898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5F40EC">
              <w:rPr>
                <w:color w:val="000000"/>
                <w:sz w:val="20"/>
                <w:szCs w:val="20"/>
                <w:lang w:val="pt-BR" w:eastAsia="es-BO" w:bidi="ar-SA"/>
              </w:rPr>
              <w:t xml:space="preserve">C/Los Ceibos s/n UV 132. </w:t>
            </w:r>
            <w:r w:rsidRPr="0020141E">
              <w:rPr>
                <w:color w:val="000000"/>
                <w:sz w:val="20"/>
                <w:szCs w:val="20"/>
                <w:lang w:val="es-BO" w:eastAsia="es-BO" w:bidi="ar-SA"/>
              </w:rPr>
              <w:t>Barrio Tierras Nuevas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Unitel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-17,82095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-63,2199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Doble Via La Guardia y sexto Anillo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Urbanizacion Cotoca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-17,752881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-63,098944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TRANCA A COTOCA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Urbari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-17,79667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-63,19669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 URBARI al lado del hotel Urbari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Urubichá</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-15,62804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-63,08764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GUARAYOS-YAGUARU</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Urubo Barranca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Porongo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-17,72813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-63,219519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a La Bélgica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Vallegrande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-18,49556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-64,11242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Co. Mirador Vallegrande</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Hermoso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-17,8462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-63,22611111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8VO ANILLO ENTRE AV. MOSCU Y DOBLE VIA LA GUARDIA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369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Valle Sanchez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-17,661833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-63,166972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Urbanización Valle Sánchez</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Veladero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Moro Moro</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-18,274806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-64,298333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Ato Veladero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Velasco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-17,791177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-63,182619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La Riva esq.Velasco # 700</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Vibora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-17,081683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-64,286344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 30 km de puerto greter</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Bolivia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-17,81772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Comunitaria, Prolongacion 16 de Julio</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Esperanza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-17,85484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-63,17988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Calle 2 a una cuadra de la Av. Nuevo Palmar, Barrio Los Lotes. Arriba de la vidrieria Noelia</w:t>
            </w:r>
          </w:p>
        </w:tc>
      </w:tr>
      <w:tr w:rsidR="0020141E" w:rsidRPr="007914A9"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Fatima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-17,81308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-63,20403</w:t>
            </w:r>
          </w:p>
        </w:tc>
        <w:tc>
          <w:tcPr>
            <w:tcW w:w="3605" w:type="dxa"/>
            <w:tcBorders>
              <w:top w:val="nil"/>
              <w:left w:val="nil"/>
              <w:bottom w:val="single" w:sz="4" w:space="0" w:color="auto"/>
              <w:right w:val="single" w:sz="4" w:space="0" w:color="auto"/>
            </w:tcBorders>
            <w:shd w:val="clear" w:color="auto" w:fill="auto"/>
            <w:vAlign w:val="center"/>
            <w:hideMark/>
          </w:tcPr>
          <w:p w:rsidR="0020141E" w:rsidRPr="005F40EC" w:rsidRDefault="0020141E" w:rsidP="0020141E">
            <w:pPr>
              <w:spacing w:after="0" w:line="240" w:lineRule="auto"/>
              <w:rPr>
                <w:color w:val="000000"/>
                <w:sz w:val="20"/>
                <w:szCs w:val="20"/>
                <w:lang w:val="pt-BR" w:eastAsia="es-BO" w:bidi="ar-SA"/>
              </w:rPr>
            </w:pPr>
            <w:r w:rsidRPr="005F40EC">
              <w:rPr>
                <w:color w:val="000000"/>
                <w:sz w:val="20"/>
                <w:szCs w:val="20"/>
                <w:lang w:val="pt-BR" w:eastAsia="es-BO" w:bidi="ar-SA"/>
              </w:rPr>
              <w:t>c/ Jorochito, Zona Villa Fatima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Nuevo Horizonte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-17,31333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-64,15361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Villa Nuevo Horizonte  A 30 Km. De Yapacaní</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Olimpica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-17,83270556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-63,19499444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Barrio Don Bosco, Avenida San Pablo</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Paraiso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 Julián</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-17,020827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-62,595272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Villa Paraiso</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379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Villa Venezuela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-17,78083333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-63,13072222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B/ Villa Venezuela zona este Av. Virgen de cotoca</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Viru Viru G77</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-17,67413900</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-63,12586100</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Av. G77 a 3km del acceso a Viru Viru</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lastRenderedPageBreak/>
              <w:t>381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Viru Viru Sabsa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-17,671111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-63,158083</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Sobre la Av. Banzer a 500m antes del puente, acceso a las antenas de SABSA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Autopista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-17,644281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-63,156974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Carretera Norte Km12</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SC</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-17,5074194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-63,1602694</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  circunvalacion este</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Yacuses</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Puerto Suarez</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-18,97417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-58,24031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en la población de Yacuses al oeste de la cabecera municipal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385</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Yaguaru</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Urubichá</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-15,60816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-63,22581</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GUARAYOS-URUBICHA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386</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-17,400228</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-63,883119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Población de Yapacani</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387</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YAPACANI II</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Yapacaní</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-17,40713</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-63,88066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765"/>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388</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Yerba Buena Militar</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Mairana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-17,98092</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-64,03312</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Se ubica 150 metros al sur - oeste de la población de Yerba Buena Militar</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389</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Yeteiranda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-18,601817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-63,225778</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Localidad Yateirenda</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390</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 SC Rural</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-16,17625</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-63,028417</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EL PUENTE-GUARAYOS</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391</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Yotau SC Urbano</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 de la Sierra</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-17,77204</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-63,19106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 Enrique Finot, Zona Equipetrol</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392</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YPFB RIO GRANDE</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sz w:val="20"/>
                <w:szCs w:val="20"/>
                <w:lang w:val="es-BO" w:eastAsia="es-BO" w:bidi="ar-SA"/>
              </w:rPr>
            </w:pPr>
            <w:r w:rsidRPr="0020141E">
              <w:rPr>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-18,19381</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-62,90825</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 </w:t>
            </w:r>
          </w:p>
        </w:tc>
      </w:tr>
      <w:tr w:rsidR="0020141E" w:rsidRPr="0020141E" w:rsidTr="0020141E">
        <w:trPr>
          <w:trHeight w:val="30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393</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Zanja Honda</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Cabezas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Rural</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-18,278267</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-63,187886</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KM 60 CARRETERA CAMIRI</w:t>
            </w:r>
          </w:p>
        </w:tc>
      </w:tr>
      <w:tr w:rsidR="0020141E" w:rsidRPr="0020141E" w:rsidTr="0020141E">
        <w:trPr>
          <w:trHeight w:val="510"/>
          <w:jc w:val="center"/>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center"/>
              <w:rPr>
                <w:color w:val="000000"/>
                <w:sz w:val="20"/>
                <w:szCs w:val="20"/>
                <w:lang w:val="es-BO" w:eastAsia="es-BO" w:bidi="ar-SA"/>
              </w:rPr>
            </w:pPr>
            <w:r w:rsidRPr="0020141E">
              <w:rPr>
                <w:color w:val="000000"/>
                <w:sz w:val="20"/>
                <w:szCs w:val="20"/>
                <w:lang w:val="es-BO" w:eastAsia="es-BO" w:bidi="ar-SA"/>
              </w:rPr>
              <w:t>394</w:t>
            </w:r>
          </w:p>
        </w:tc>
        <w:tc>
          <w:tcPr>
            <w:tcW w:w="3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Zofracruz</w:t>
            </w:r>
          </w:p>
        </w:tc>
        <w:tc>
          <w:tcPr>
            <w:tcW w:w="136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Santa Cruz</w:t>
            </w:r>
          </w:p>
        </w:tc>
        <w:tc>
          <w:tcPr>
            <w:tcW w:w="204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Warnes</w:t>
            </w:r>
          </w:p>
        </w:tc>
        <w:tc>
          <w:tcPr>
            <w:tcW w:w="75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Urbano</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-17,576916</w:t>
            </w:r>
          </w:p>
        </w:tc>
        <w:tc>
          <w:tcPr>
            <w:tcW w:w="1320" w:type="dxa"/>
            <w:tcBorders>
              <w:top w:val="nil"/>
              <w:left w:val="nil"/>
              <w:bottom w:val="single" w:sz="4" w:space="0" w:color="auto"/>
              <w:right w:val="single" w:sz="4" w:space="0" w:color="auto"/>
            </w:tcBorders>
            <w:shd w:val="clear" w:color="auto" w:fill="auto"/>
            <w:noWrap/>
            <w:vAlign w:val="center"/>
            <w:hideMark/>
          </w:tcPr>
          <w:p w:rsidR="0020141E" w:rsidRPr="0020141E" w:rsidRDefault="0020141E" w:rsidP="0020141E">
            <w:pPr>
              <w:spacing w:after="0" w:line="240" w:lineRule="auto"/>
              <w:jc w:val="right"/>
              <w:rPr>
                <w:color w:val="000000"/>
                <w:sz w:val="20"/>
                <w:szCs w:val="20"/>
                <w:lang w:val="es-BO" w:eastAsia="es-BO" w:bidi="ar-SA"/>
              </w:rPr>
            </w:pPr>
            <w:r w:rsidRPr="0020141E">
              <w:rPr>
                <w:color w:val="000000"/>
                <w:sz w:val="20"/>
                <w:szCs w:val="20"/>
                <w:lang w:val="es-BO" w:eastAsia="es-BO" w:bidi="ar-SA"/>
              </w:rPr>
              <w:t>-63,157519</w:t>
            </w:r>
          </w:p>
        </w:tc>
        <w:tc>
          <w:tcPr>
            <w:tcW w:w="3605" w:type="dxa"/>
            <w:tcBorders>
              <w:top w:val="nil"/>
              <w:left w:val="nil"/>
              <w:bottom w:val="single" w:sz="4" w:space="0" w:color="auto"/>
              <w:right w:val="single" w:sz="4" w:space="0" w:color="auto"/>
            </w:tcBorders>
            <w:shd w:val="clear" w:color="auto" w:fill="auto"/>
            <w:vAlign w:val="center"/>
            <w:hideMark/>
          </w:tcPr>
          <w:p w:rsidR="0020141E" w:rsidRPr="0020141E" w:rsidRDefault="0020141E" w:rsidP="0020141E">
            <w:pPr>
              <w:spacing w:after="0" w:line="240" w:lineRule="auto"/>
              <w:rPr>
                <w:color w:val="000000"/>
                <w:sz w:val="20"/>
                <w:szCs w:val="20"/>
                <w:lang w:val="es-BO" w:eastAsia="es-BO" w:bidi="ar-SA"/>
              </w:rPr>
            </w:pPr>
            <w:r w:rsidRPr="0020141E">
              <w:rPr>
                <w:color w:val="000000"/>
                <w:sz w:val="20"/>
                <w:szCs w:val="20"/>
                <w:lang w:val="es-BO" w:eastAsia="es-BO" w:bidi="ar-SA"/>
              </w:rPr>
              <w:t>Próximo a la carretera a Warnes Km 22</w:t>
            </w:r>
          </w:p>
        </w:tc>
      </w:tr>
    </w:tbl>
    <w:p w:rsidR="00A8212D" w:rsidRPr="00563B09" w:rsidRDefault="00A8212D" w:rsidP="00A8212D">
      <w:pPr>
        <w:pStyle w:val="Prrafodelista"/>
        <w:ind w:left="-567"/>
        <w:rPr>
          <w:rFonts w:ascii="Tahoma" w:hAnsi="Tahoma" w:cs="Tahoma"/>
          <w:color w:val="365F91"/>
          <w:sz w:val="18"/>
          <w:szCs w:val="18"/>
          <w:lang w:val="es-BO" w:eastAsia="es-BO" w:bidi="ar-SA"/>
        </w:rPr>
      </w:pPr>
    </w:p>
    <w:p w:rsidR="00A8212D" w:rsidRDefault="00A8212D"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Default="00DE205F" w:rsidP="0020141E">
      <w:pPr>
        <w:rPr>
          <w:rFonts w:ascii="Tahoma" w:hAnsi="Tahoma" w:cs="Tahoma"/>
          <w:color w:val="365F91"/>
          <w:sz w:val="18"/>
          <w:szCs w:val="18"/>
          <w:lang w:val="es-BO" w:eastAsia="es-BO" w:bidi="ar-SA"/>
        </w:rPr>
      </w:pPr>
    </w:p>
    <w:p w:rsidR="00DE205F" w:rsidRPr="0020141E" w:rsidRDefault="00DE205F" w:rsidP="0020141E">
      <w:pPr>
        <w:rPr>
          <w:rFonts w:ascii="Tahoma" w:hAnsi="Tahoma" w:cs="Tahoma"/>
          <w:color w:val="365F91"/>
          <w:sz w:val="18"/>
          <w:szCs w:val="18"/>
          <w:lang w:val="es-BO" w:eastAsia="es-BO" w:bidi="ar-SA"/>
        </w:rPr>
        <w:sectPr w:rsidR="00DE205F" w:rsidRPr="0020141E" w:rsidSect="00A8212D">
          <w:pgSz w:w="15840" w:h="12240" w:orient="landscape" w:code="1"/>
          <w:pgMar w:top="1418" w:right="1418" w:bottom="1134" w:left="1134" w:header="709" w:footer="709" w:gutter="0"/>
          <w:pgNumType w:start="1"/>
          <w:cols w:space="708"/>
          <w:docGrid w:linePitch="360"/>
        </w:sectPr>
      </w:pPr>
    </w:p>
    <w:p w:rsidR="00613235" w:rsidRPr="0020141E" w:rsidRDefault="00621DAE" w:rsidP="0020141E">
      <w:pPr>
        <w:rPr>
          <w:rFonts w:ascii="Tahoma" w:hAnsi="Tahoma" w:cs="Tahoma"/>
          <w:color w:val="365F91"/>
          <w:sz w:val="18"/>
          <w:szCs w:val="18"/>
          <w:lang w:val="es-BO" w:eastAsia="es-BO" w:bidi="ar-SA"/>
        </w:rPr>
      </w:pPr>
      <w:r w:rsidRPr="00621DAE">
        <w:rPr>
          <w:noProof/>
          <w:lang w:val="es-BO" w:eastAsia="es-BO" w:bidi="ar-SA"/>
        </w:rPr>
        <w:lastRenderedPageBreak/>
        <w:drawing>
          <wp:inline distT="0" distB="0" distL="0" distR="0" wp14:anchorId="0D355F05" wp14:editId="43ADDBE8">
            <wp:extent cx="8677275" cy="57340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676106" cy="5733278"/>
                    </a:xfrm>
                    <a:prstGeom prst="rect">
                      <a:avLst/>
                    </a:prstGeom>
                    <a:noFill/>
                    <a:ln>
                      <a:noFill/>
                    </a:ln>
                  </pic:spPr>
                </pic:pic>
              </a:graphicData>
            </a:graphic>
          </wp:inline>
        </w:drawing>
      </w:r>
    </w:p>
    <w:sectPr w:rsidR="00613235" w:rsidRPr="0020141E" w:rsidSect="00621DAE">
      <w:pgSz w:w="15840" w:h="12240" w:orient="landscape" w:code="1"/>
      <w:pgMar w:top="1418" w:right="1418"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E35" w:rsidRDefault="00022E35" w:rsidP="00195B3C">
      <w:pPr>
        <w:spacing w:after="0" w:line="240" w:lineRule="auto"/>
      </w:pPr>
      <w:r>
        <w:separator/>
      </w:r>
    </w:p>
  </w:endnote>
  <w:endnote w:type="continuationSeparator" w:id="0">
    <w:p w:rsidR="00022E35" w:rsidRDefault="00022E35"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EC" w:rsidRPr="00984B56" w:rsidRDefault="005F40E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1B19F7">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1B19F7" w:rsidRPr="001B19F7">
        <w:rPr>
          <w:rFonts w:ascii="Tahoma" w:hAnsi="Tahoma" w:cs="Tahoma"/>
          <w:b/>
          <w:noProof/>
          <w:color w:val="004990"/>
          <w:sz w:val="16"/>
          <w:szCs w:val="16"/>
          <w:lang w:val="es-ES_tradnl"/>
        </w:rPr>
        <w:t>8</w:t>
      </w:r>
    </w:fldSimple>
  </w:p>
  <w:p w:rsidR="005F40EC" w:rsidRPr="00BD131A" w:rsidRDefault="005F40EC"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EC" w:rsidRPr="00984B56" w:rsidRDefault="005F40E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5F40EC" w:rsidRPr="00BD131A" w:rsidRDefault="005F40EC"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E35" w:rsidRDefault="00022E35" w:rsidP="00195B3C">
      <w:pPr>
        <w:spacing w:after="0" w:line="240" w:lineRule="auto"/>
      </w:pPr>
      <w:r>
        <w:separator/>
      </w:r>
    </w:p>
  </w:footnote>
  <w:footnote w:type="continuationSeparator" w:id="0">
    <w:p w:rsidR="00022E35" w:rsidRDefault="00022E35"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EC" w:rsidRPr="0020141E" w:rsidRDefault="005F40EC" w:rsidP="007914A9">
    <w:pPr>
      <w:pStyle w:val="Encabezado"/>
      <w:pBdr>
        <w:bottom w:val="single" w:sz="4" w:space="1" w:color="auto"/>
      </w:pBdr>
      <w:jc w:val="right"/>
      <w:rPr>
        <w:rFonts w:ascii="Tahoma" w:hAnsi="Tahoma" w:cs="Tahoma"/>
        <w:b/>
        <w:color w:val="004990"/>
        <w:sz w:val="16"/>
        <w:szCs w:val="16"/>
        <w:lang w:val="es-BO"/>
      </w:rPr>
    </w:pPr>
    <w:r>
      <w:rPr>
        <w:noProof/>
        <w:lang w:val="es-BO" w:eastAsia="es-BO" w:bidi="ar-SA"/>
      </w:rPr>
      <w:drawing>
        <wp:anchor distT="0" distB="0" distL="114300" distR="114300" simplePos="0" relativeHeight="251657728" behindDoc="0" locked="0" layoutInCell="1" allowOverlap="1" wp14:anchorId="75D90309" wp14:editId="21566606">
          <wp:simplePos x="0" y="0"/>
          <wp:positionH relativeFrom="column">
            <wp:posOffset>72648</wp:posOffset>
          </wp:positionH>
          <wp:positionV relativeFrom="paragraph">
            <wp:posOffset>-309880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141E">
      <w:rPr>
        <w:rFonts w:ascii="Tahoma" w:hAnsi="Tahoma" w:cs="Tahoma"/>
        <w:b/>
        <w:color w:val="004990"/>
        <w:sz w:val="16"/>
        <w:szCs w:val="16"/>
        <w:lang w:val="es-BO"/>
      </w:rPr>
      <w:t>COTIZACION SIMPLE N° 00</w:t>
    </w:r>
    <w:r w:rsidR="007914A9">
      <w:rPr>
        <w:rFonts w:ascii="Tahoma" w:hAnsi="Tahoma" w:cs="Tahoma"/>
        <w:b/>
        <w:color w:val="004990"/>
        <w:sz w:val="16"/>
        <w:szCs w:val="16"/>
        <w:lang w:val="es-BO"/>
      </w:rPr>
      <w:t>14</w:t>
    </w:r>
    <w:r w:rsidRPr="0020141E">
      <w:rPr>
        <w:rFonts w:ascii="Tahoma" w:hAnsi="Tahoma" w:cs="Tahoma"/>
        <w:b/>
        <w:color w:val="004990"/>
        <w:sz w:val="16"/>
        <w:szCs w:val="16"/>
        <w:lang w:val="es-BO"/>
      </w:rPr>
      <w:t xml:space="preserve">/2016 </w:t>
    </w:r>
  </w:p>
  <w:p w:rsidR="005F40EC" w:rsidRDefault="005F40EC" w:rsidP="0020141E">
    <w:pPr>
      <w:pStyle w:val="Encabezado"/>
      <w:pBdr>
        <w:bottom w:val="single" w:sz="4" w:space="1" w:color="auto"/>
      </w:pBdr>
      <w:tabs>
        <w:tab w:val="clear" w:pos="8838"/>
      </w:tabs>
      <w:jc w:val="right"/>
      <w:rPr>
        <w:rFonts w:ascii="Tahoma" w:hAnsi="Tahoma" w:cs="Tahoma"/>
        <w:b/>
        <w:color w:val="004990"/>
        <w:sz w:val="16"/>
        <w:szCs w:val="16"/>
        <w:lang w:val="es-BO"/>
      </w:rPr>
    </w:pPr>
    <w:r w:rsidRPr="0020141E">
      <w:rPr>
        <w:rFonts w:ascii="Tahoma" w:hAnsi="Tahoma" w:cs="Tahoma"/>
        <w:b/>
        <w:color w:val="004990"/>
        <w:sz w:val="16"/>
        <w:szCs w:val="16"/>
        <w:lang w:val="es-BO"/>
      </w:rPr>
      <w:t xml:space="preserve">“ELABORACIÓN DE LEVANTAMIENTOS </w:t>
    </w:r>
  </w:p>
  <w:p w:rsidR="005F40EC" w:rsidRPr="00B22241" w:rsidRDefault="005F40EC" w:rsidP="0020141E">
    <w:pPr>
      <w:pStyle w:val="Encabezado"/>
      <w:pBdr>
        <w:bottom w:val="single" w:sz="4" w:space="1" w:color="auto"/>
      </w:pBdr>
      <w:tabs>
        <w:tab w:val="clear" w:pos="8838"/>
      </w:tabs>
      <w:jc w:val="right"/>
      <w:rPr>
        <w:rFonts w:ascii="Tahoma" w:hAnsi="Tahoma" w:cs="Tahoma"/>
        <w:b/>
        <w:color w:val="004990"/>
        <w:sz w:val="16"/>
        <w:szCs w:val="16"/>
        <w:lang w:val="es-BO"/>
      </w:rPr>
    </w:pPr>
    <w:r w:rsidRPr="0020141E">
      <w:rPr>
        <w:rFonts w:ascii="Tahoma" w:hAnsi="Tahoma" w:cs="Tahoma"/>
        <w:b/>
        <w:color w:val="004990"/>
        <w:sz w:val="16"/>
        <w:szCs w:val="16"/>
        <w:lang w:val="es-BO"/>
      </w:rPr>
      <w:t xml:space="preserve">TOPOGRÁFICOS PARA LA CIUDAD DE SANTA CRUZ“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EC" w:rsidRDefault="005F40EC" w:rsidP="009C4B34">
    <w:pPr>
      <w:pStyle w:val="Encabezado"/>
      <w:pBdr>
        <w:bottom w:val="single" w:sz="4" w:space="1" w:color="auto"/>
      </w:pBdr>
      <w:rPr>
        <w:lang w:val="es-MX"/>
      </w:rPr>
    </w:pPr>
  </w:p>
  <w:p w:rsidR="005F40EC" w:rsidRPr="00BD131A" w:rsidRDefault="005F40EC" w:rsidP="009C4B34">
    <w:pPr>
      <w:pStyle w:val="Encabezado"/>
      <w:pBdr>
        <w:bottom w:val="single" w:sz="4" w:space="1" w:color="auto"/>
      </w:pBdr>
    </w:pPr>
    <w:r w:rsidRPr="00BD131A">
      <w:tab/>
    </w:r>
    <w:r w:rsidRPr="00BD131A">
      <w:tab/>
    </w:r>
    <w:r w:rsidRPr="00BD131A">
      <w:tab/>
      <w:t xml:space="preserve"> </w:t>
    </w:r>
  </w:p>
  <w:p w:rsidR="005F40EC" w:rsidRPr="00BD131A" w:rsidRDefault="005F40E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1">
    <w:nsid w:val="0C96116D"/>
    <w:multiLevelType w:val="hybridMultilevel"/>
    <w:tmpl w:val="C658B5CE"/>
    <w:lvl w:ilvl="0" w:tplc="47B8CDB8">
      <w:start w:val="1"/>
      <w:numFmt w:val="decimal"/>
      <w:lvlText w:val="2.%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
    <w:nsid w:val="0CF54BEF"/>
    <w:multiLevelType w:val="hybridMultilevel"/>
    <w:tmpl w:val="CC48809E"/>
    <w:lvl w:ilvl="0" w:tplc="46408A2C">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D372D69"/>
    <w:multiLevelType w:val="hybridMultilevel"/>
    <w:tmpl w:val="A2F0572C"/>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4">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5">
    <w:nsid w:val="1D3A79C7"/>
    <w:multiLevelType w:val="hybridMultilevel"/>
    <w:tmpl w:val="42D2F7D0"/>
    <w:lvl w:ilvl="0" w:tplc="400A000B">
      <w:start w:val="1"/>
      <w:numFmt w:val="bullet"/>
      <w:lvlText w:val=""/>
      <w:lvlJc w:val="left"/>
      <w:pPr>
        <w:ind w:left="1146" w:hanging="360"/>
      </w:pPr>
      <w:rPr>
        <w:rFonts w:ascii="Wingdings" w:hAnsi="Wingdings"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7">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8">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C45E49"/>
    <w:multiLevelType w:val="hybridMultilevel"/>
    <w:tmpl w:val="ABBE3FE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4BF3B0E"/>
    <w:multiLevelType w:val="multilevel"/>
    <w:tmpl w:val="1CA0AE2A"/>
    <w:lvl w:ilvl="0">
      <w:start w:val="2"/>
      <w:numFmt w:val="decimal"/>
      <w:lvlText w:val="%1."/>
      <w:lvlJc w:val="left"/>
      <w:pPr>
        <w:ind w:left="390" w:hanging="390"/>
      </w:pPr>
      <w:rPr>
        <w:rFonts w:hint="default"/>
        <w:b/>
        <w:color w:val="365F91"/>
      </w:rPr>
    </w:lvl>
    <w:lvl w:ilvl="1">
      <w:start w:val="1"/>
      <w:numFmt w:val="decimal"/>
      <w:lvlText w:val="%1.%2."/>
      <w:lvlJc w:val="left"/>
      <w:pPr>
        <w:ind w:left="-1886" w:hanging="720"/>
      </w:pPr>
      <w:rPr>
        <w:rFonts w:hint="default"/>
      </w:rPr>
    </w:lvl>
    <w:lvl w:ilvl="2">
      <w:start w:val="1"/>
      <w:numFmt w:val="decimal"/>
      <w:lvlText w:val="%1.%2.%3."/>
      <w:lvlJc w:val="left"/>
      <w:pPr>
        <w:ind w:left="-806" w:hanging="720"/>
      </w:pPr>
      <w:rPr>
        <w:rFonts w:hint="default"/>
      </w:rPr>
    </w:lvl>
    <w:lvl w:ilvl="3">
      <w:start w:val="1"/>
      <w:numFmt w:val="decimal"/>
      <w:lvlText w:val="%1.%2.%3.%4."/>
      <w:lvlJc w:val="left"/>
      <w:pPr>
        <w:ind w:left="634" w:hanging="1080"/>
      </w:pPr>
      <w:rPr>
        <w:rFonts w:hint="default"/>
      </w:rPr>
    </w:lvl>
    <w:lvl w:ilvl="4">
      <w:start w:val="1"/>
      <w:numFmt w:val="decimal"/>
      <w:lvlText w:val="%1.%2.%3.%4.%5."/>
      <w:lvlJc w:val="left"/>
      <w:pPr>
        <w:ind w:left="2074" w:hanging="1440"/>
      </w:pPr>
      <w:rPr>
        <w:rFonts w:hint="default"/>
      </w:rPr>
    </w:lvl>
    <w:lvl w:ilvl="5">
      <w:start w:val="1"/>
      <w:numFmt w:val="decimal"/>
      <w:lvlText w:val="%1.%2.%3.%4.%5.%6."/>
      <w:lvlJc w:val="left"/>
      <w:pPr>
        <w:ind w:left="3154" w:hanging="1440"/>
      </w:pPr>
      <w:rPr>
        <w:rFonts w:hint="default"/>
      </w:rPr>
    </w:lvl>
    <w:lvl w:ilvl="6">
      <w:start w:val="1"/>
      <w:numFmt w:val="decimal"/>
      <w:lvlText w:val="%1.%2.%3.%4.%5.%6.%7."/>
      <w:lvlJc w:val="left"/>
      <w:pPr>
        <w:ind w:left="4594" w:hanging="1800"/>
      </w:pPr>
      <w:rPr>
        <w:rFonts w:hint="default"/>
      </w:rPr>
    </w:lvl>
    <w:lvl w:ilvl="7">
      <w:start w:val="1"/>
      <w:numFmt w:val="decimal"/>
      <w:lvlText w:val="%1.%2.%3.%4.%5.%6.%7.%8."/>
      <w:lvlJc w:val="left"/>
      <w:pPr>
        <w:ind w:left="6034" w:hanging="2160"/>
      </w:pPr>
      <w:rPr>
        <w:rFonts w:hint="default"/>
      </w:rPr>
    </w:lvl>
    <w:lvl w:ilvl="8">
      <w:start w:val="1"/>
      <w:numFmt w:val="decimal"/>
      <w:lvlText w:val="%1.%2.%3.%4.%5.%6.%7.%8.%9."/>
      <w:lvlJc w:val="left"/>
      <w:pPr>
        <w:ind w:left="7114" w:hanging="2160"/>
      </w:pPr>
      <w:rPr>
        <w:rFonts w:hint="default"/>
      </w:rPr>
    </w:lvl>
  </w:abstractNum>
  <w:abstractNum w:abstractNumId="13">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4">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6">
    <w:nsid w:val="38DD23D7"/>
    <w:multiLevelType w:val="hybridMultilevel"/>
    <w:tmpl w:val="B3788C4E"/>
    <w:lvl w:ilvl="0" w:tplc="B3C40016">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18">
    <w:nsid w:val="41715BA0"/>
    <w:multiLevelType w:val="multilevel"/>
    <w:tmpl w:val="C206EDF0"/>
    <w:lvl w:ilvl="0">
      <w:start w:val="1"/>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19">
    <w:nsid w:val="41922CEF"/>
    <w:multiLevelType w:val="hybridMultilevel"/>
    <w:tmpl w:val="B0600836"/>
    <w:lvl w:ilvl="0" w:tplc="ACF49884">
      <w:start w:val="1"/>
      <w:numFmt w:val="bullet"/>
      <w:lvlText w:val=""/>
      <w:lvlJc w:val="left"/>
      <w:pPr>
        <w:ind w:left="1080" w:hanging="360"/>
      </w:pPr>
      <w:rPr>
        <w:rFonts w:ascii="Symbol" w:eastAsia="Times New Roman" w:hAnsi="Symbol" w:cs="Tahoma"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50A6258A"/>
    <w:multiLevelType w:val="hybridMultilevel"/>
    <w:tmpl w:val="E5547AE0"/>
    <w:lvl w:ilvl="0" w:tplc="E1DEA9D6">
      <w:start w:val="1"/>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5AE95889"/>
    <w:multiLevelType w:val="hybridMultilevel"/>
    <w:tmpl w:val="1930BDA2"/>
    <w:lvl w:ilvl="0" w:tplc="2FA4308E">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nsid w:val="639179EE"/>
    <w:multiLevelType w:val="hybridMultilevel"/>
    <w:tmpl w:val="C690313C"/>
    <w:lvl w:ilvl="0" w:tplc="4D46F968">
      <w:start w:val="1"/>
      <w:numFmt w:val="decimal"/>
      <w:lvlText w:val="%1."/>
      <w:lvlJc w:val="left"/>
      <w:pPr>
        <w:ind w:left="360" w:hanging="360"/>
      </w:pPr>
      <w:rPr>
        <w:rFonts w:hint="default"/>
        <w:b/>
        <w:i w:val="0"/>
      </w:rPr>
    </w:lvl>
    <w:lvl w:ilvl="1" w:tplc="46C2E402">
      <w:start w:val="1"/>
      <w:numFmt w:val="lowerLetter"/>
      <w:lvlText w:val="%2."/>
      <w:lvlJc w:val="left"/>
      <w:pPr>
        <w:ind w:left="-2465" w:hanging="360"/>
      </w:pPr>
    </w:lvl>
    <w:lvl w:ilvl="2" w:tplc="D9AA020C">
      <w:start w:val="1"/>
      <w:numFmt w:val="lowerRoman"/>
      <w:lvlText w:val="%3."/>
      <w:lvlJc w:val="right"/>
      <w:pPr>
        <w:ind w:left="-1745" w:hanging="180"/>
      </w:pPr>
    </w:lvl>
    <w:lvl w:ilvl="3" w:tplc="D3BC5564" w:tentative="1">
      <w:start w:val="1"/>
      <w:numFmt w:val="decimal"/>
      <w:lvlText w:val="%4."/>
      <w:lvlJc w:val="left"/>
      <w:pPr>
        <w:ind w:left="-1025" w:hanging="360"/>
      </w:pPr>
    </w:lvl>
    <w:lvl w:ilvl="4" w:tplc="597EA294" w:tentative="1">
      <w:start w:val="1"/>
      <w:numFmt w:val="lowerLetter"/>
      <w:lvlText w:val="%5."/>
      <w:lvlJc w:val="left"/>
      <w:pPr>
        <w:ind w:left="-305" w:hanging="360"/>
      </w:pPr>
    </w:lvl>
    <w:lvl w:ilvl="5" w:tplc="8EB40310" w:tentative="1">
      <w:start w:val="1"/>
      <w:numFmt w:val="lowerRoman"/>
      <w:lvlText w:val="%6."/>
      <w:lvlJc w:val="right"/>
      <w:pPr>
        <w:ind w:left="415" w:hanging="180"/>
      </w:pPr>
    </w:lvl>
    <w:lvl w:ilvl="6" w:tplc="D7AC881C" w:tentative="1">
      <w:start w:val="1"/>
      <w:numFmt w:val="decimal"/>
      <w:lvlText w:val="%7."/>
      <w:lvlJc w:val="left"/>
      <w:pPr>
        <w:ind w:left="1135" w:hanging="360"/>
      </w:pPr>
    </w:lvl>
    <w:lvl w:ilvl="7" w:tplc="2864C71E" w:tentative="1">
      <w:start w:val="1"/>
      <w:numFmt w:val="lowerLetter"/>
      <w:lvlText w:val="%8."/>
      <w:lvlJc w:val="left"/>
      <w:pPr>
        <w:ind w:left="1855" w:hanging="360"/>
      </w:pPr>
    </w:lvl>
    <w:lvl w:ilvl="8" w:tplc="5290C386" w:tentative="1">
      <w:start w:val="1"/>
      <w:numFmt w:val="lowerRoman"/>
      <w:lvlText w:val="%9."/>
      <w:lvlJc w:val="right"/>
      <w:pPr>
        <w:ind w:left="2575" w:hanging="180"/>
      </w:pPr>
    </w:lvl>
  </w:abstractNum>
  <w:abstractNum w:abstractNumId="25">
    <w:nsid w:val="63DC3B9F"/>
    <w:multiLevelType w:val="hybridMultilevel"/>
    <w:tmpl w:val="15CA6D38"/>
    <w:lvl w:ilvl="0" w:tplc="E2BCCB9E">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7">
    <w:nsid w:val="658A2BB2"/>
    <w:multiLevelType w:val="hybridMultilevel"/>
    <w:tmpl w:val="05DE66C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nsid w:val="669B09FB"/>
    <w:multiLevelType w:val="hybridMultilevel"/>
    <w:tmpl w:val="3CE46C7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72E03951"/>
    <w:multiLevelType w:val="hybridMultilevel"/>
    <w:tmpl w:val="39F4D468"/>
    <w:lvl w:ilvl="0" w:tplc="400A000F">
      <w:start w:val="1"/>
      <w:numFmt w:val="decimal"/>
      <w:lvlText w:val="%1."/>
      <w:lvlJc w:val="left"/>
      <w:pPr>
        <w:ind w:left="1170" w:hanging="360"/>
      </w:pPr>
    </w:lvl>
    <w:lvl w:ilvl="1" w:tplc="400A0019" w:tentative="1">
      <w:start w:val="1"/>
      <w:numFmt w:val="lowerLetter"/>
      <w:lvlText w:val="%2."/>
      <w:lvlJc w:val="left"/>
      <w:pPr>
        <w:ind w:left="1890" w:hanging="360"/>
      </w:pPr>
    </w:lvl>
    <w:lvl w:ilvl="2" w:tplc="400A001B" w:tentative="1">
      <w:start w:val="1"/>
      <w:numFmt w:val="lowerRoman"/>
      <w:lvlText w:val="%3."/>
      <w:lvlJc w:val="right"/>
      <w:pPr>
        <w:ind w:left="2610" w:hanging="180"/>
      </w:pPr>
    </w:lvl>
    <w:lvl w:ilvl="3" w:tplc="400A000F" w:tentative="1">
      <w:start w:val="1"/>
      <w:numFmt w:val="decimal"/>
      <w:lvlText w:val="%4."/>
      <w:lvlJc w:val="left"/>
      <w:pPr>
        <w:ind w:left="3330" w:hanging="360"/>
      </w:pPr>
    </w:lvl>
    <w:lvl w:ilvl="4" w:tplc="400A0019" w:tentative="1">
      <w:start w:val="1"/>
      <w:numFmt w:val="lowerLetter"/>
      <w:lvlText w:val="%5."/>
      <w:lvlJc w:val="left"/>
      <w:pPr>
        <w:ind w:left="4050" w:hanging="360"/>
      </w:pPr>
    </w:lvl>
    <w:lvl w:ilvl="5" w:tplc="400A001B" w:tentative="1">
      <w:start w:val="1"/>
      <w:numFmt w:val="lowerRoman"/>
      <w:lvlText w:val="%6."/>
      <w:lvlJc w:val="right"/>
      <w:pPr>
        <w:ind w:left="4770" w:hanging="180"/>
      </w:pPr>
    </w:lvl>
    <w:lvl w:ilvl="6" w:tplc="400A000F" w:tentative="1">
      <w:start w:val="1"/>
      <w:numFmt w:val="decimal"/>
      <w:lvlText w:val="%7."/>
      <w:lvlJc w:val="left"/>
      <w:pPr>
        <w:ind w:left="5490" w:hanging="360"/>
      </w:pPr>
    </w:lvl>
    <w:lvl w:ilvl="7" w:tplc="400A0019" w:tentative="1">
      <w:start w:val="1"/>
      <w:numFmt w:val="lowerLetter"/>
      <w:lvlText w:val="%8."/>
      <w:lvlJc w:val="left"/>
      <w:pPr>
        <w:ind w:left="6210" w:hanging="360"/>
      </w:pPr>
    </w:lvl>
    <w:lvl w:ilvl="8" w:tplc="400A001B" w:tentative="1">
      <w:start w:val="1"/>
      <w:numFmt w:val="lowerRoman"/>
      <w:lvlText w:val="%9."/>
      <w:lvlJc w:val="right"/>
      <w:pPr>
        <w:ind w:left="6930" w:hanging="180"/>
      </w:pPr>
    </w:lvl>
  </w:abstractNum>
  <w:abstractNum w:abstractNumId="31">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7BB644E3"/>
    <w:multiLevelType w:val="multilevel"/>
    <w:tmpl w:val="1826E5BE"/>
    <w:lvl w:ilvl="0">
      <w:start w:val="1"/>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0"/>
  </w:num>
  <w:num w:numId="3">
    <w:abstractNumId w:val="17"/>
  </w:num>
  <w:num w:numId="4">
    <w:abstractNumId w:val="32"/>
  </w:num>
  <w:num w:numId="5">
    <w:abstractNumId w:val="23"/>
  </w:num>
  <w:num w:numId="6">
    <w:abstractNumId w:val="11"/>
  </w:num>
  <w:num w:numId="7">
    <w:abstractNumId w:val="26"/>
  </w:num>
  <w:num w:numId="8">
    <w:abstractNumId w:val="8"/>
  </w:num>
  <w:num w:numId="9">
    <w:abstractNumId w:val="4"/>
  </w:num>
  <w:num w:numId="10">
    <w:abstractNumId w:val="14"/>
  </w:num>
  <w:num w:numId="11">
    <w:abstractNumId w:val="13"/>
  </w:num>
  <w:num w:numId="12">
    <w:abstractNumId w:val="34"/>
  </w:num>
  <w:num w:numId="13">
    <w:abstractNumId w:val="7"/>
  </w:num>
  <w:num w:numId="14">
    <w:abstractNumId w:val="24"/>
  </w:num>
  <w:num w:numId="15">
    <w:abstractNumId w:val="29"/>
  </w:num>
  <w:num w:numId="16">
    <w:abstractNumId w:val="1"/>
  </w:num>
  <w:num w:numId="17">
    <w:abstractNumId w:val="20"/>
  </w:num>
  <w:num w:numId="18">
    <w:abstractNumId w:val="15"/>
  </w:num>
  <w:num w:numId="19">
    <w:abstractNumId w:val="31"/>
  </w:num>
  <w:num w:numId="20">
    <w:abstractNumId w:val="5"/>
  </w:num>
  <w:num w:numId="21">
    <w:abstractNumId w:val="3"/>
  </w:num>
  <w:num w:numId="22">
    <w:abstractNumId w:val="18"/>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33"/>
  </w:num>
  <w:num w:numId="27">
    <w:abstractNumId w:val="16"/>
  </w:num>
  <w:num w:numId="28">
    <w:abstractNumId w:val="21"/>
  </w:num>
  <w:num w:numId="29">
    <w:abstractNumId w:val="22"/>
  </w:num>
  <w:num w:numId="30">
    <w:abstractNumId w:val="19"/>
  </w:num>
  <w:num w:numId="3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28"/>
  </w:num>
  <w:num w:numId="35">
    <w:abstractNumId w:val="30"/>
  </w:num>
  <w:num w:numId="36">
    <w:abstractNumId w:val="27"/>
  </w:num>
  <w:num w:numId="37">
    <w:abstractNumId w:val="9"/>
  </w:num>
  <w:num w:numId="38">
    <w:abstractNumId w:val="2"/>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BO"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2ABD"/>
    <w:rsid w:val="00014643"/>
    <w:rsid w:val="000147CA"/>
    <w:rsid w:val="00016E7F"/>
    <w:rsid w:val="00021E0B"/>
    <w:rsid w:val="000228B3"/>
    <w:rsid w:val="00022E35"/>
    <w:rsid w:val="00023B14"/>
    <w:rsid w:val="000267DB"/>
    <w:rsid w:val="00027BC8"/>
    <w:rsid w:val="00031B26"/>
    <w:rsid w:val="00033B62"/>
    <w:rsid w:val="00041457"/>
    <w:rsid w:val="000459FD"/>
    <w:rsid w:val="0004748F"/>
    <w:rsid w:val="000523E7"/>
    <w:rsid w:val="00052E54"/>
    <w:rsid w:val="0005435C"/>
    <w:rsid w:val="0006359F"/>
    <w:rsid w:val="000672DB"/>
    <w:rsid w:val="00072827"/>
    <w:rsid w:val="000728C9"/>
    <w:rsid w:val="00072C97"/>
    <w:rsid w:val="00072CDF"/>
    <w:rsid w:val="00076939"/>
    <w:rsid w:val="000875E5"/>
    <w:rsid w:val="00087700"/>
    <w:rsid w:val="0009070A"/>
    <w:rsid w:val="00090EA2"/>
    <w:rsid w:val="00091440"/>
    <w:rsid w:val="0009144F"/>
    <w:rsid w:val="000927FA"/>
    <w:rsid w:val="000A4924"/>
    <w:rsid w:val="000A6237"/>
    <w:rsid w:val="000A6ABB"/>
    <w:rsid w:val="000A7A78"/>
    <w:rsid w:val="000B05C7"/>
    <w:rsid w:val="000B0985"/>
    <w:rsid w:val="000B1DFE"/>
    <w:rsid w:val="000B6157"/>
    <w:rsid w:val="000C143F"/>
    <w:rsid w:val="000D1806"/>
    <w:rsid w:val="000D1F98"/>
    <w:rsid w:val="000D3142"/>
    <w:rsid w:val="000D476C"/>
    <w:rsid w:val="000E1AC5"/>
    <w:rsid w:val="000E319D"/>
    <w:rsid w:val="000E35BF"/>
    <w:rsid w:val="000E4986"/>
    <w:rsid w:val="000E4DB9"/>
    <w:rsid w:val="000E5D59"/>
    <w:rsid w:val="000E732C"/>
    <w:rsid w:val="000F17D5"/>
    <w:rsid w:val="000F306D"/>
    <w:rsid w:val="000F4826"/>
    <w:rsid w:val="00101238"/>
    <w:rsid w:val="001012EA"/>
    <w:rsid w:val="00101C3D"/>
    <w:rsid w:val="0010368B"/>
    <w:rsid w:val="001063A2"/>
    <w:rsid w:val="00111559"/>
    <w:rsid w:val="00116B00"/>
    <w:rsid w:val="0011747C"/>
    <w:rsid w:val="0012279C"/>
    <w:rsid w:val="00126C43"/>
    <w:rsid w:val="0013021E"/>
    <w:rsid w:val="00135284"/>
    <w:rsid w:val="00137847"/>
    <w:rsid w:val="00141652"/>
    <w:rsid w:val="00145CA6"/>
    <w:rsid w:val="0014655C"/>
    <w:rsid w:val="00151140"/>
    <w:rsid w:val="00155ACC"/>
    <w:rsid w:val="00155AD5"/>
    <w:rsid w:val="00156933"/>
    <w:rsid w:val="00157861"/>
    <w:rsid w:val="00161011"/>
    <w:rsid w:val="001622E4"/>
    <w:rsid w:val="00162791"/>
    <w:rsid w:val="00165AF8"/>
    <w:rsid w:val="00167045"/>
    <w:rsid w:val="0016760A"/>
    <w:rsid w:val="00167AA0"/>
    <w:rsid w:val="0017075C"/>
    <w:rsid w:val="00180A6C"/>
    <w:rsid w:val="00187992"/>
    <w:rsid w:val="00191859"/>
    <w:rsid w:val="001936D2"/>
    <w:rsid w:val="00195B3C"/>
    <w:rsid w:val="00197285"/>
    <w:rsid w:val="001A48C0"/>
    <w:rsid w:val="001A6940"/>
    <w:rsid w:val="001A7CBE"/>
    <w:rsid w:val="001B19F7"/>
    <w:rsid w:val="001B33CC"/>
    <w:rsid w:val="001B5E04"/>
    <w:rsid w:val="001B72CD"/>
    <w:rsid w:val="001B7876"/>
    <w:rsid w:val="001C2F03"/>
    <w:rsid w:val="001D31DB"/>
    <w:rsid w:val="001D43D9"/>
    <w:rsid w:val="001D4EDA"/>
    <w:rsid w:val="001D6654"/>
    <w:rsid w:val="001E16F2"/>
    <w:rsid w:val="001F4CC9"/>
    <w:rsid w:val="001F4F14"/>
    <w:rsid w:val="001F55E9"/>
    <w:rsid w:val="001F72DB"/>
    <w:rsid w:val="0020141E"/>
    <w:rsid w:val="00203B82"/>
    <w:rsid w:val="0021154D"/>
    <w:rsid w:val="00216BF7"/>
    <w:rsid w:val="002172A9"/>
    <w:rsid w:val="002229B6"/>
    <w:rsid w:val="00224F19"/>
    <w:rsid w:val="002263A1"/>
    <w:rsid w:val="0022659E"/>
    <w:rsid w:val="00235A78"/>
    <w:rsid w:val="002404D7"/>
    <w:rsid w:val="00244587"/>
    <w:rsid w:val="00244A44"/>
    <w:rsid w:val="00247347"/>
    <w:rsid w:val="0024767F"/>
    <w:rsid w:val="00250A1B"/>
    <w:rsid w:val="00251499"/>
    <w:rsid w:val="00254444"/>
    <w:rsid w:val="00260C13"/>
    <w:rsid w:val="00267282"/>
    <w:rsid w:val="00270C01"/>
    <w:rsid w:val="0027518B"/>
    <w:rsid w:val="00275A32"/>
    <w:rsid w:val="00276308"/>
    <w:rsid w:val="00292B56"/>
    <w:rsid w:val="002936D2"/>
    <w:rsid w:val="00294A52"/>
    <w:rsid w:val="00296F17"/>
    <w:rsid w:val="002A36B2"/>
    <w:rsid w:val="002A3850"/>
    <w:rsid w:val="002B1A99"/>
    <w:rsid w:val="002B546A"/>
    <w:rsid w:val="002B7CF9"/>
    <w:rsid w:val="002C1AE0"/>
    <w:rsid w:val="002C4321"/>
    <w:rsid w:val="002D42E3"/>
    <w:rsid w:val="002E0BBC"/>
    <w:rsid w:val="002E47F8"/>
    <w:rsid w:val="002E683F"/>
    <w:rsid w:val="002E710C"/>
    <w:rsid w:val="002F40E8"/>
    <w:rsid w:val="00300054"/>
    <w:rsid w:val="00301EB3"/>
    <w:rsid w:val="00303588"/>
    <w:rsid w:val="0031271B"/>
    <w:rsid w:val="003135ED"/>
    <w:rsid w:val="00313F8D"/>
    <w:rsid w:val="00320C3B"/>
    <w:rsid w:val="003268B4"/>
    <w:rsid w:val="00332F6C"/>
    <w:rsid w:val="003365B4"/>
    <w:rsid w:val="00337699"/>
    <w:rsid w:val="00337921"/>
    <w:rsid w:val="003401B5"/>
    <w:rsid w:val="00341FAE"/>
    <w:rsid w:val="003433EF"/>
    <w:rsid w:val="00344880"/>
    <w:rsid w:val="00344E18"/>
    <w:rsid w:val="003459C9"/>
    <w:rsid w:val="003476DB"/>
    <w:rsid w:val="00350497"/>
    <w:rsid w:val="00352973"/>
    <w:rsid w:val="00352C77"/>
    <w:rsid w:val="00353B1C"/>
    <w:rsid w:val="003545C1"/>
    <w:rsid w:val="00361652"/>
    <w:rsid w:val="00363D85"/>
    <w:rsid w:val="003647D9"/>
    <w:rsid w:val="003648CB"/>
    <w:rsid w:val="00365DD5"/>
    <w:rsid w:val="00370193"/>
    <w:rsid w:val="00371E0C"/>
    <w:rsid w:val="00373D22"/>
    <w:rsid w:val="00373E47"/>
    <w:rsid w:val="0037585F"/>
    <w:rsid w:val="00383E61"/>
    <w:rsid w:val="0039284E"/>
    <w:rsid w:val="003951C7"/>
    <w:rsid w:val="003A20FA"/>
    <w:rsid w:val="003A3948"/>
    <w:rsid w:val="003B363B"/>
    <w:rsid w:val="003B3D25"/>
    <w:rsid w:val="003B7992"/>
    <w:rsid w:val="003C03FA"/>
    <w:rsid w:val="003C2524"/>
    <w:rsid w:val="003C2AC6"/>
    <w:rsid w:val="003C3C02"/>
    <w:rsid w:val="003C4D86"/>
    <w:rsid w:val="003C78D3"/>
    <w:rsid w:val="003D538B"/>
    <w:rsid w:val="003D5BB9"/>
    <w:rsid w:val="003D5CF9"/>
    <w:rsid w:val="003D63D2"/>
    <w:rsid w:val="003D6AF1"/>
    <w:rsid w:val="003D7070"/>
    <w:rsid w:val="003D7A6F"/>
    <w:rsid w:val="003E11CB"/>
    <w:rsid w:val="003E21C0"/>
    <w:rsid w:val="003E2688"/>
    <w:rsid w:val="003E4788"/>
    <w:rsid w:val="003E4B3E"/>
    <w:rsid w:val="003E4F94"/>
    <w:rsid w:val="003E7424"/>
    <w:rsid w:val="003E764F"/>
    <w:rsid w:val="003F463E"/>
    <w:rsid w:val="003F595E"/>
    <w:rsid w:val="00402121"/>
    <w:rsid w:val="0040587E"/>
    <w:rsid w:val="00406927"/>
    <w:rsid w:val="00410FE2"/>
    <w:rsid w:val="00411DEE"/>
    <w:rsid w:val="00412A90"/>
    <w:rsid w:val="004167F7"/>
    <w:rsid w:val="00420E26"/>
    <w:rsid w:val="004228A1"/>
    <w:rsid w:val="00425F34"/>
    <w:rsid w:val="004261C1"/>
    <w:rsid w:val="00431F4D"/>
    <w:rsid w:val="00440DB0"/>
    <w:rsid w:val="00444DCA"/>
    <w:rsid w:val="0044518C"/>
    <w:rsid w:val="00446313"/>
    <w:rsid w:val="004468FF"/>
    <w:rsid w:val="00446B53"/>
    <w:rsid w:val="00447C49"/>
    <w:rsid w:val="00453FB0"/>
    <w:rsid w:val="004550C1"/>
    <w:rsid w:val="0045595F"/>
    <w:rsid w:val="00455B1A"/>
    <w:rsid w:val="004607E0"/>
    <w:rsid w:val="004630F6"/>
    <w:rsid w:val="00470898"/>
    <w:rsid w:val="004717BC"/>
    <w:rsid w:val="004726AE"/>
    <w:rsid w:val="004728E2"/>
    <w:rsid w:val="0047509F"/>
    <w:rsid w:val="00475C0B"/>
    <w:rsid w:val="00477C7F"/>
    <w:rsid w:val="00490E51"/>
    <w:rsid w:val="00495C35"/>
    <w:rsid w:val="00496DB8"/>
    <w:rsid w:val="004A1835"/>
    <w:rsid w:val="004A1EB3"/>
    <w:rsid w:val="004A31C4"/>
    <w:rsid w:val="004A5ED1"/>
    <w:rsid w:val="004B0146"/>
    <w:rsid w:val="004B14C5"/>
    <w:rsid w:val="004B329F"/>
    <w:rsid w:val="004B3A92"/>
    <w:rsid w:val="004B696C"/>
    <w:rsid w:val="004B7EB3"/>
    <w:rsid w:val="004C0241"/>
    <w:rsid w:val="004C20D0"/>
    <w:rsid w:val="004C4AC6"/>
    <w:rsid w:val="004C6AB3"/>
    <w:rsid w:val="004D67C5"/>
    <w:rsid w:val="004E0431"/>
    <w:rsid w:val="004E25CA"/>
    <w:rsid w:val="004E61D5"/>
    <w:rsid w:val="004E775B"/>
    <w:rsid w:val="004F0C60"/>
    <w:rsid w:val="004F22BF"/>
    <w:rsid w:val="004F589F"/>
    <w:rsid w:val="004F7FC3"/>
    <w:rsid w:val="00500EF6"/>
    <w:rsid w:val="005041CD"/>
    <w:rsid w:val="005057A0"/>
    <w:rsid w:val="005116F3"/>
    <w:rsid w:val="00512505"/>
    <w:rsid w:val="005209BE"/>
    <w:rsid w:val="00524E70"/>
    <w:rsid w:val="00525D1D"/>
    <w:rsid w:val="00526745"/>
    <w:rsid w:val="00530260"/>
    <w:rsid w:val="00533F5F"/>
    <w:rsid w:val="00534992"/>
    <w:rsid w:val="005436E0"/>
    <w:rsid w:val="005504DE"/>
    <w:rsid w:val="005515CF"/>
    <w:rsid w:val="0055196F"/>
    <w:rsid w:val="00552E77"/>
    <w:rsid w:val="005550D2"/>
    <w:rsid w:val="00560A2B"/>
    <w:rsid w:val="00561018"/>
    <w:rsid w:val="005611D7"/>
    <w:rsid w:val="00561D34"/>
    <w:rsid w:val="00561E80"/>
    <w:rsid w:val="00563B09"/>
    <w:rsid w:val="005657D2"/>
    <w:rsid w:val="00572511"/>
    <w:rsid w:val="00573026"/>
    <w:rsid w:val="00574766"/>
    <w:rsid w:val="00581DE1"/>
    <w:rsid w:val="00583EFE"/>
    <w:rsid w:val="00585C5A"/>
    <w:rsid w:val="00585F5F"/>
    <w:rsid w:val="00587545"/>
    <w:rsid w:val="00587C06"/>
    <w:rsid w:val="0059108C"/>
    <w:rsid w:val="005A0A78"/>
    <w:rsid w:val="005A233E"/>
    <w:rsid w:val="005A42BC"/>
    <w:rsid w:val="005B29D9"/>
    <w:rsid w:val="005B3179"/>
    <w:rsid w:val="005B4449"/>
    <w:rsid w:val="005B453E"/>
    <w:rsid w:val="005B7325"/>
    <w:rsid w:val="005C1C5D"/>
    <w:rsid w:val="005C3C83"/>
    <w:rsid w:val="005C740E"/>
    <w:rsid w:val="005D7B0C"/>
    <w:rsid w:val="005E3952"/>
    <w:rsid w:val="005E67BA"/>
    <w:rsid w:val="005E7E7B"/>
    <w:rsid w:val="005F05B8"/>
    <w:rsid w:val="005F40EC"/>
    <w:rsid w:val="00600C45"/>
    <w:rsid w:val="006012DB"/>
    <w:rsid w:val="00613235"/>
    <w:rsid w:val="006153FD"/>
    <w:rsid w:val="0061731E"/>
    <w:rsid w:val="006219F9"/>
    <w:rsid w:val="00621DAE"/>
    <w:rsid w:val="00624A5D"/>
    <w:rsid w:val="00625906"/>
    <w:rsid w:val="00630A9A"/>
    <w:rsid w:val="0063601D"/>
    <w:rsid w:val="006364D8"/>
    <w:rsid w:val="00642B3F"/>
    <w:rsid w:val="0064402C"/>
    <w:rsid w:val="00645D6C"/>
    <w:rsid w:val="00647A15"/>
    <w:rsid w:val="00650563"/>
    <w:rsid w:val="00650DA8"/>
    <w:rsid w:val="00652B96"/>
    <w:rsid w:val="00655653"/>
    <w:rsid w:val="006558E6"/>
    <w:rsid w:val="00663086"/>
    <w:rsid w:val="00663A84"/>
    <w:rsid w:val="00665596"/>
    <w:rsid w:val="00665A3F"/>
    <w:rsid w:val="00666075"/>
    <w:rsid w:val="0066737D"/>
    <w:rsid w:val="006729B8"/>
    <w:rsid w:val="006828E7"/>
    <w:rsid w:val="006832F7"/>
    <w:rsid w:val="0068343E"/>
    <w:rsid w:val="00683686"/>
    <w:rsid w:val="006857E8"/>
    <w:rsid w:val="00685DAA"/>
    <w:rsid w:val="00686C6B"/>
    <w:rsid w:val="00686F38"/>
    <w:rsid w:val="006916EC"/>
    <w:rsid w:val="00694746"/>
    <w:rsid w:val="00694797"/>
    <w:rsid w:val="006969C2"/>
    <w:rsid w:val="006A2750"/>
    <w:rsid w:val="006A2A62"/>
    <w:rsid w:val="006A2F29"/>
    <w:rsid w:val="006A467D"/>
    <w:rsid w:val="006B2C8D"/>
    <w:rsid w:val="006B326B"/>
    <w:rsid w:val="006C23DC"/>
    <w:rsid w:val="006C2C19"/>
    <w:rsid w:val="006C458A"/>
    <w:rsid w:val="006C7AEA"/>
    <w:rsid w:val="006D1AD1"/>
    <w:rsid w:val="006D3212"/>
    <w:rsid w:val="006D38B7"/>
    <w:rsid w:val="006D6486"/>
    <w:rsid w:val="006D6E5C"/>
    <w:rsid w:val="006D72BE"/>
    <w:rsid w:val="006E0FDB"/>
    <w:rsid w:val="006E20A0"/>
    <w:rsid w:val="006E2DBC"/>
    <w:rsid w:val="006F251D"/>
    <w:rsid w:val="006F2812"/>
    <w:rsid w:val="006F426F"/>
    <w:rsid w:val="006F5A63"/>
    <w:rsid w:val="006F66B5"/>
    <w:rsid w:val="007013CF"/>
    <w:rsid w:val="00703E8D"/>
    <w:rsid w:val="007051B8"/>
    <w:rsid w:val="00705468"/>
    <w:rsid w:val="007059CC"/>
    <w:rsid w:val="0070706C"/>
    <w:rsid w:val="0071039A"/>
    <w:rsid w:val="00710762"/>
    <w:rsid w:val="0071232F"/>
    <w:rsid w:val="00713A2D"/>
    <w:rsid w:val="00715C50"/>
    <w:rsid w:val="00715F9E"/>
    <w:rsid w:val="00716C8D"/>
    <w:rsid w:val="00720012"/>
    <w:rsid w:val="00723088"/>
    <w:rsid w:val="00726C64"/>
    <w:rsid w:val="00732A6F"/>
    <w:rsid w:val="007359EE"/>
    <w:rsid w:val="00736DDC"/>
    <w:rsid w:val="00737F08"/>
    <w:rsid w:val="007407DF"/>
    <w:rsid w:val="007478D3"/>
    <w:rsid w:val="00755F6E"/>
    <w:rsid w:val="00763815"/>
    <w:rsid w:val="00764A75"/>
    <w:rsid w:val="00767F6A"/>
    <w:rsid w:val="00767F8C"/>
    <w:rsid w:val="00772B6D"/>
    <w:rsid w:val="00772C9D"/>
    <w:rsid w:val="00775FB3"/>
    <w:rsid w:val="0077730F"/>
    <w:rsid w:val="00777559"/>
    <w:rsid w:val="007816D4"/>
    <w:rsid w:val="00782FD2"/>
    <w:rsid w:val="00787435"/>
    <w:rsid w:val="00790D4F"/>
    <w:rsid w:val="007914A9"/>
    <w:rsid w:val="0079446C"/>
    <w:rsid w:val="00796E01"/>
    <w:rsid w:val="007A2939"/>
    <w:rsid w:val="007A2BE2"/>
    <w:rsid w:val="007A32F3"/>
    <w:rsid w:val="007A52E3"/>
    <w:rsid w:val="007A5FED"/>
    <w:rsid w:val="007B4ABF"/>
    <w:rsid w:val="007B5048"/>
    <w:rsid w:val="007C2730"/>
    <w:rsid w:val="007C5491"/>
    <w:rsid w:val="007C6214"/>
    <w:rsid w:val="007D0D33"/>
    <w:rsid w:val="007D22AB"/>
    <w:rsid w:val="007D6D16"/>
    <w:rsid w:val="007D74DD"/>
    <w:rsid w:val="007D7A7B"/>
    <w:rsid w:val="007E1848"/>
    <w:rsid w:val="007E3EA5"/>
    <w:rsid w:val="007E7264"/>
    <w:rsid w:val="007F02DD"/>
    <w:rsid w:val="007F2E3C"/>
    <w:rsid w:val="007F713E"/>
    <w:rsid w:val="0080078A"/>
    <w:rsid w:val="00801AC4"/>
    <w:rsid w:val="00801D5B"/>
    <w:rsid w:val="008030B8"/>
    <w:rsid w:val="00815B38"/>
    <w:rsid w:val="008177F8"/>
    <w:rsid w:val="0082188C"/>
    <w:rsid w:val="008302A5"/>
    <w:rsid w:val="00834F4F"/>
    <w:rsid w:val="00837CEB"/>
    <w:rsid w:val="008457A9"/>
    <w:rsid w:val="00846B54"/>
    <w:rsid w:val="008579B4"/>
    <w:rsid w:val="00863EA9"/>
    <w:rsid w:val="008670BD"/>
    <w:rsid w:val="00871569"/>
    <w:rsid w:val="00872364"/>
    <w:rsid w:val="008816C4"/>
    <w:rsid w:val="0088203F"/>
    <w:rsid w:val="00883E38"/>
    <w:rsid w:val="008859E0"/>
    <w:rsid w:val="00890ECA"/>
    <w:rsid w:val="008968EB"/>
    <w:rsid w:val="00897AC7"/>
    <w:rsid w:val="008A2EE5"/>
    <w:rsid w:val="008A7ADF"/>
    <w:rsid w:val="008B0326"/>
    <w:rsid w:val="008B2294"/>
    <w:rsid w:val="008B497E"/>
    <w:rsid w:val="008B6A5A"/>
    <w:rsid w:val="008C427A"/>
    <w:rsid w:val="008C6BDD"/>
    <w:rsid w:val="008C7A2D"/>
    <w:rsid w:val="008D4195"/>
    <w:rsid w:val="008D48C8"/>
    <w:rsid w:val="008D4A12"/>
    <w:rsid w:val="008E2A35"/>
    <w:rsid w:val="008E468B"/>
    <w:rsid w:val="008E723A"/>
    <w:rsid w:val="008F0E00"/>
    <w:rsid w:val="008F143D"/>
    <w:rsid w:val="008F5495"/>
    <w:rsid w:val="008F55CB"/>
    <w:rsid w:val="008F6E86"/>
    <w:rsid w:val="00901D95"/>
    <w:rsid w:val="009071CB"/>
    <w:rsid w:val="00913733"/>
    <w:rsid w:val="00916C7B"/>
    <w:rsid w:val="00917F14"/>
    <w:rsid w:val="009215E9"/>
    <w:rsid w:val="009222C6"/>
    <w:rsid w:val="009310AC"/>
    <w:rsid w:val="00931B9E"/>
    <w:rsid w:val="00935376"/>
    <w:rsid w:val="009433F3"/>
    <w:rsid w:val="00943C37"/>
    <w:rsid w:val="00944A63"/>
    <w:rsid w:val="00945E0C"/>
    <w:rsid w:val="0095513B"/>
    <w:rsid w:val="009606EB"/>
    <w:rsid w:val="00961904"/>
    <w:rsid w:val="00961AB2"/>
    <w:rsid w:val="0096490C"/>
    <w:rsid w:val="00966FF7"/>
    <w:rsid w:val="009725D2"/>
    <w:rsid w:val="00972C7D"/>
    <w:rsid w:val="00974BE5"/>
    <w:rsid w:val="00977E59"/>
    <w:rsid w:val="00983F13"/>
    <w:rsid w:val="009938B7"/>
    <w:rsid w:val="00994E49"/>
    <w:rsid w:val="0099559E"/>
    <w:rsid w:val="009957BC"/>
    <w:rsid w:val="00995FB2"/>
    <w:rsid w:val="009B0965"/>
    <w:rsid w:val="009B3D1C"/>
    <w:rsid w:val="009B764A"/>
    <w:rsid w:val="009C2B0B"/>
    <w:rsid w:val="009C2DE5"/>
    <w:rsid w:val="009C38C6"/>
    <w:rsid w:val="009C4B34"/>
    <w:rsid w:val="009C60AA"/>
    <w:rsid w:val="009D1CB5"/>
    <w:rsid w:val="009D5664"/>
    <w:rsid w:val="009E21DF"/>
    <w:rsid w:val="009E40E4"/>
    <w:rsid w:val="009E6CD6"/>
    <w:rsid w:val="009E740E"/>
    <w:rsid w:val="009E7CBA"/>
    <w:rsid w:val="009E7FF1"/>
    <w:rsid w:val="009F10A5"/>
    <w:rsid w:val="009F1B55"/>
    <w:rsid w:val="009F40BC"/>
    <w:rsid w:val="009F7ACE"/>
    <w:rsid w:val="00A003FC"/>
    <w:rsid w:val="00A03F07"/>
    <w:rsid w:val="00A0450F"/>
    <w:rsid w:val="00A0488D"/>
    <w:rsid w:val="00A04EF9"/>
    <w:rsid w:val="00A0507D"/>
    <w:rsid w:val="00A052D8"/>
    <w:rsid w:val="00A069BC"/>
    <w:rsid w:val="00A1266A"/>
    <w:rsid w:val="00A12A56"/>
    <w:rsid w:val="00A20852"/>
    <w:rsid w:val="00A218F5"/>
    <w:rsid w:val="00A21F69"/>
    <w:rsid w:val="00A2421F"/>
    <w:rsid w:val="00A27847"/>
    <w:rsid w:val="00A314E9"/>
    <w:rsid w:val="00A32B00"/>
    <w:rsid w:val="00A334E1"/>
    <w:rsid w:val="00A343D3"/>
    <w:rsid w:val="00A43A0B"/>
    <w:rsid w:val="00A44928"/>
    <w:rsid w:val="00A47FC2"/>
    <w:rsid w:val="00A525D7"/>
    <w:rsid w:val="00A53450"/>
    <w:rsid w:val="00A53F2E"/>
    <w:rsid w:val="00A56385"/>
    <w:rsid w:val="00A65303"/>
    <w:rsid w:val="00A65324"/>
    <w:rsid w:val="00A769E1"/>
    <w:rsid w:val="00A77D93"/>
    <w:rsid w:val="00A8212D"/>
    <w:rsid w:val="00A84E7D"/>
    <w:rsid w:val="00A90FDE"/>
    <w:rsid w:val="00A91EAB"/>
    <w:rsid w:val="00A92327"/>
    <w:rsid w:val="00A923E7"/>
    <w:rsid w:val="00A9573A"/>
    <w:rsid w:val="00A96346"/>
    <w:rsid w:val="00AA0951"/>
    <w:rsid w:val="00AA0BD0"/>
    <w:rsid w:val="00AA432C"/>
    <w:rsid w:val="00AB255B"/>
    <w:rsid w:val="00AB3575"/>
    <w:rsid w:val="00AB555A"/>
    <w:rsid w:val="00AC02F9"/>
    <w:rsid w:val="00AC4AE5"/>
    <w:rsid w:val="00AC6B2D"/>
    <w:rsid w:val="00AD30E6"/>
    <w:rsid w:val="00AD56E3"/>
    <w:rsid w:val="00AD5F33"/>
    <w:rsid w:val="00AE0929"/>
    <w:rsid w:val="00AE1D86"/>
    <w:rsid w:val="00AE2E11"/>
    <w:rsid w:val="00AE2E72"/>
    <w:rsid w:val="00AE59E5"/>
    <w:rsid w:val="00AF29D3"/>
    <w:rsid w:val="00AF68D1"/>
    <w:rsid w:val="00B001DE"/>
    <w:rsid w:val="00B01307"/>
    <w:rsid w:val="00B02517"/>
    <w:rsid w:val="00B03B90"/>
    <w:rsid w:val="00B044CF"/>
    <w:rsid w:val="00B057C9"/>
    <w:rsid w:val="00B05E4F"/>
    <w:rsid w:val="00B158C7"/>
    <w:rsid w:val="00B201F1"/>
    <w:rsid w:val="00B216ED"/>
    <w:rsid w:val="00B22241"/>
    <w:rsid w:val="00B222D0"/>
    <w:rsid w:val="00B27D4C"/>
    <w:rsid w:val="00B31CD0"/>
    <w:rsid w:val="00B3601D"/>
    <w:rsid w:val="00B3734B"/>
    <w:rsid w:val="00B44D92"/>
    <w:rsid w:val="00B50B63"/>
    <w:rsid w:val="00B62939"/>
    <w:rsid w:val="00B644F5"/>
    <w:rsid w:val="00B661E3"/>
    <w:rsid w:val="00B66606"/>
    <w:rsid w:val="00B67AAA"/>
    <w:rsid w:val="00B711D4"/>
    <w:rsid w:val="00B717B5"/>
    <w:rsid w:val="00B73B94"/>
    <w:rsid w:val="00B751D3"/>
    <w:rsid w:val="00B7573E"/>
    <w:rsid w:val="00B77E27"/>
    <w:rsid w:val="00B84C7B"/>
    <w:rsid w:val="00B85E4E"/>
    <w:rsid w:val="00B904F1"/>
    <w:rsid w:val="00B909B0"/>
    <w:rsid w:val="00B912A4"/>
    <w:rsid w:val="00B914E1"/>
    <w:rsid w:val="00B928B9"/>
    <w:rsid w:val="00B93A80"/>
    <w:rsid w:val="00B97B6E"/>
    <w:rsid w:val="00BA187E"/>
    <w:rsid w:val="00BA3FC2"/>
    <w:rsid w:val="00BA7581"/>
    <w:rsid w:val="00BB125E"/>
    <w:rsid w:val="00BB1D72"/>
    <w:rsid w:val="00BB2473"/>
    <w:rsid w:val="00BB4690"/>
    <w:rsid w:val="00BB5722"/>
    <w:rsid w:val="00BB5FEC"/>
    <w:rsid w:val="00BC116C"/>
    <w:rsid w:val="00BC2874"/>
    <w:rsid w:val="00BC42EA"/>
    <w:rsid w:val="00BC4EB3"/>
    <w:rsid w:val="00BC5812"/>
    <w:rsid w:val="00BD04E1"/>
    <w:rsid w:val="00BD15F6"/>
    <w:rsid w:val="00BD1DB1"/>
    <w:rsid w:val="00BD214D"/>
    <w:rsid w:val="00BD480C"/>
    <w:rsid w:val="00BD51E2"/>
    <w:rsid w:val="00BE185F"/>
    <w:rsid w:val="00BE1F3B"/>
    <w:rsid w:val="00BE5738"/>
    <w:rsid w:val="00BF33C9"/>
    <w:rsid w:val="00C020C7"/>
    <w:rsid w:val="00C0236D"/>
    <w:rsid w:val="00C02CFC"/>
    <w:rsid w:val="00C04526"/>
    <w:rsid w:val="00C0503A"/>
    <w:rsid w:val="00C0525F"/>
    <w:rsid w:val="00C11C31"/>
    <w:rsid w:val="00C11D07"/>
    <w:rsid w:val="00C12A26"/>
    <w:rsid w:val="00C13DEF"/>
    <w:rsid w:val="00C160FC"/>
    <w:rsid w:val="00C23AB0"/>
    <w:rsid w:val="00C276F3"/>
    <w:rsid w:val="00C310E4"/>
    <w:rsid w:val="00C31871"/>
    <w:rsid w:val="00C31C96"/>
    <w:rsid w:val="00C32102"/>
    <w:rsid w:val="00C3547A"/>
    <w:rsid w:val="00C4014A"/>
    <w:rsid w:val="00C4221C"/>
    <w:rsid w:val="00C427DA"/>
    <w:rsid w:val="00C44496"/>
    <w:rsid w:val="00C44A2E"/>
    <w:rsid w:val="00C45DE7"/>
    <w:rsid w:val="00C47CD0"/>
    <w:rsid w:val="00C5087C"/>
    <w:rsid w:val="00C61236"/>
    <w:rsid w:val="00C61493"/>
    <w:rsid w:val="00C64D2E"/>
    <w:rsid w:val="00C67105"/>
    <w:rsid w:val="00C67385"/>
    <w:rsid w:val="00C67411"/>
    <w:rsid w:val="00C7118B"/>
    <w:rsid w:val="00C72C50"/>
    <w:rsid w:val="00C73816"/>
    <w:rsid w:val="00C75397"/>
    <w:rsid w:val="00C8108C"/>
    <w:rsid w:val="00C825A6"/>
    <w:rsid w:val="00C83EB5"/>
    <w:rsid w:val="00C8479F"/>
    <w:rsid w:val="00C87BC2"/>
    <w:rsid w:val="00C9228B"/>
    <w:rsid w:val="00C95F35"/>
    <w:rsid w:val="00C961BB"/>
    <w:rsid w:val="00CA30B9"/>
    <w:rsid w:val="00CA41F1"/>
    <w:rsid w:val="00CA5BDE"/>
    <w:rsid w:val="00CA5EC8"/>
    <w:rsid w:val="00CB14E5"/>
    <w:rsid w:val="00CB2C36"/>
    <w:rsid w:val="00CB35B7"/>
    <w:rsid w:val="00CB69CE"/>
    <w:rsid w:val="00CB7583"/>
    <w:rsid w:val="00CC1764"/>
    <w:rsid w:val="00CC17AD"/>
    <w:rsid w:val="00CD4CC1"/>
    <w:rsid w:val="00CD7C86"/>
    <w:rsid w:val="00CE0CB0"/>
    <w:rsid w:val="00CE28ED"/>
    <w:rsid w:val="00CE2B2E"/>
    <w:rsid w:val="00CE4299"/>
    <w:rsid w:val="00CE4956"/>
    <w:rsid w:val="00CE4A07"/>
    <w:rsid w:val="00CF3F68"/>
    <w:rsid w:val="00D011D1"/>
    <w:rsid w:val="00D02F75"/>
    <w:rsid w:val="00D05820"/>
    <w:rsid w:val="00D07763"/>
    <w:rsid w:val="00D0779A"/>
    <w:rsid w:val="00D10E1F"/>
    <w:rsid w:val="00D11BDB"/>
    <w:rsid w:val="00D12365"/>
    <w:rsid w:val="00D15291"/>
    <w:rsid w:val="00D2104B"/>
    <w:rsid w:val="00D236CF"/>
    <w:rsid w:val="00D274B9"/>
    <w:rsid w:val="00D31BB4"/>
    <w:rsid w:val="00D32C68"/>
    <w:rsid w:val="00D34E1B"/>
    <w:rsid w:val="00D37689"/>
    <w:rsid w:val="00D4168E"/>
    <w:rsid w:val="00D41D68"/>
    <w:rsid w:val="00D474B3"/>
    <w:rsid w:val="00D557C1"/>
    <w:rsid w:val="00D60835"/>
    <w:rsid w:val="00D61014"/>
    <w:rsid w:val="00D61EAC"/>
    <w:rsid w:val="00D67157"/>
    <w:rsid w:val="00D71652"/>
    <w:rsid w:val="00D71668"/>
    <w:rsid w:val="00D830F7"/>
    <w:rsid w:val="00D841F2"/>
    <w:rsid w:val="00D8479A"/>
    <w:rsid w:val="00D93650"/>
    <w:rsid w:val="00D9668C"/>
    <w:rsid w:val="00D97F88"/>
    <w:rsid w:val="00DA1863"/>
    <w:rsid w:val="00DA1BFA"/>
    <w:rsid w:val="00DA6CAB"/>
    <w:rsid w:val="00DA7DC0"/>
    <w:rsid w:val="00DB424A"/>
    <w:rsid w:val="00DB5422"/>
    <w:rsid w:val="00DB6280"/>
    <w:rsid w:val="00DC2B85"/>
    <w:rsid w:val="00DC5E8A"/>
    <w:rsid w:val="00DC6F7B"/>
    <w:rsid w:val="00DC788E"/>
    <w:rsid w:val="00DD18C9"/>
    <w:rsid w:val="00DD1E3A"/>
    <w:rsid w:val="00DD30AF"/>
    <w:rsid w:val="00DD5C7C"/>
    <w:rsid w:val="00DD6FB3"/>
    <w:rsid w:val="00DE0A66"/>
    <w:rsid w:val="00DE205F"/>
    <w:rsid w:val="00DF3990"/>
    <w:rsid w:val="00DF5F29"/>
    <w:rsid w:val="00DF6731"/>
    <w:rsid w:val="00E0110B"/>
    <w:rsid w:val="00E03424"/>
    <w:rsid w:val="00E11364"/>
    <w:rsid w:val="00E12C07"/>
    <w:rsid w:val="00E1376A"/>
    <w:rsid w:val="00E1775F"/>
    <w:rsid w:val="00E21B4C"/>
    <w:rsid w:val="00E271F2"/>
    <w:rsid w:val="00E30688"/>
    <w:rsid w:val="00E321B0"/>
    <w:rsid w:val="00E32D22"/>
    <w:rsid w:val="00E33FCB"/>
    <w:rsid w:val="00E3485C"/>
    <w:rsid w:val="00E61484"/>
    <w:rsid w:val="00E6154B"/>
    <w:rsid w:val="00E64683"/>
    <w:rsid w:val="00E66783"/>
    <w:rsid w:val="00E70466"/>
    <w:rsid w:val="00E74FE0"/>
    <w:rsid w:val="00E766CC"/>
    <w:rsid w:val="00E76B36"/>
    <w:rsid w:val="00E771C7"/>
    <w:rsid w:val="00E857AB"/>
    <w:rsid w:val="00E85E87"/>
    <w:rsid w:val="00E86A99"/>
    <w:rsid w:val="00E86B5E"/>
    <w:rsid w:val="00E901AD"/>
    <w:rsid w:val="00E917A3"/>
    <w:rsid w:val="00E92907"/>
    <w:rsid w:val="00E96CCD"/>
    <w:rsid w:val="00EA05ED"/>
    <w:rsid w:val="00EA24C7"/>
    <w:rsid w:val="00EA329D"/>
    <w:rsid w:val="00EA470B"/>
    <w:rsid w:val="00EA5C6C"/>
    <w:rsid w:val="00EB207D"/>
    <w:rsid w:val="00EB465C"/>
    <w:rsid w:val="00EB77D2"/>
    <w:rsid w:val="00EC2B82"/>
    <w:rsid w:val="00EC41F3"/>
    <w:rsid w:val="00EC4EEB"/>
    <w:rsid w:val="00EC66C3"/>
    <w:rsid w:val="00EC6B36"/>
    <w:rsid w:val="00EC734A"/>
    <w:rsid w:val="00ED2124"/>
    <w:rsid w:val="00ED4653"/>
    <w:rsid w:val="00EE2AAF"/>
    <w:rsid w:val="00EF0CC0"/>
    <w:rsid w:val="00EF2B5A"/>
    <w:rsid w:val="00EF4207"/>
    <w:rsid w:val="00EF477E"/>
    <w:rsid w:val="00EF6A0C"/>
    <w:rsid w:val="00EF782F"/>
    <w:rsid w:val="00F01617"/>
    <w:rsid w:val="00F02C4A"/>
    <w:rsid w:val="00F037A5"/>
    <w:rsid w:val="00F03E20"/>
    <w:rsid w:val="00F0447C"/>
    <w:rsid w:val="00F05956"/>
    <w:rsid w:val="00F11946"/>
    <w:rsid w:val="00F12D66"/>
    <w:rsid w:val="00F133FE"/>
    <w:rsid w:val="00F1700E"/>
    <w:rsid w:val="00F179BC"/>
    <w:rsid w:val="00F23CD1"/>
    <w:rsid w:val="00F25301"/>
    <w:rsid w:val="00F270FE"/>
    <w:rsid w:val="00F3092D"/>
    <w:rsid w:val="00F319D0"/>
    <w:rsid w:val="00F34A75"/>
    <w:rsid w:val="00F40B0A"/>
    <w:rsid w:val="00F41664"/>
    <w:rsid w:val="00F53B82"/>
    <w:rsid w:val="00F54969"/>
    <w:rsid w:val="00F6260C"/>
    <w:rsid w:val="00F62C91"/>
    <w:rsid w:val="00F63BF8"/>
    <w:rsid w:val="00F67811"/>
    <w:rsid w:val="00F67DFD"/>
    <w:rsid w:val="00F72A1B"/>
    <w:rsid w:val="00F74389"/>
    <w:rsid w:val="00F7570B"/>
    <w:rsid w:val="00F81306"/>
    <w:rsid w:val="00F83881"/>
    <w:rsid w:val="00F851DC"/>
    <w:rsid w:val="00F86A5A"/>
    <w:rsid w:val="00F90008"/>
    <w:rsid w:val="00F923E1"/>
    <w:rsid w:val="00F931D9"/>
    <w:rsid w:val="00F96BFE"/>
    <w:rsid w:val="00F9767F"/>
    <w:rsid w:val="00FA123F"/>
    <w:rsid w:val="00FA3390"/>
    <w:rsid w:val="00FB1321"/>
    <w:rsid w:val="00FB4F53"/>
    <w:rsid w:val="00FB5E52"/>
    <w:rsid w:val="00FB5F82"/>
    <w:rsid w:val="00FB6080"/>
    <w:rsid w:val="00FB6CD9"/>
    <w:rsid w:val="00FC44C1"/>
    <w:rsid w:val="00FC4A22"/>
    <w:rsid w:val="00FE1EED"/>
    <w:rsid w:val="00FE21F1"/>
    <w:rsid w:val="00FE5853"/>
    <w:rsid w:val="00FF2403"/>
    <w:rsid w:val="00FF2A04"/>
    <w:rsid w:val="00FF3B51"/>
    <w:rsid w:val="00FF4DBF"/>
    <w:rsid w:val="00FF5276"/>
  </w:rsids>
  <m:mathPr>
    <m:mathFont m:val="Cambria Math"/>
    <m:brkBin m:val="before"/>
    <m:brkBinSub m:val="--"/>
    <m:smallFrac m:val="0"/>
    <m:dispDef/>
    <m:lMargin m:val="0"/>
    <m:rMargin m:val="0"/>
    <m:defJc m:val="centerGroup"/>
    <m:wrapIndent m:val="1440"/>
    <m:intLim m:val="subSup"/>
    <m:naryLim m:val="undOvr"/>
  </m:mathPr>
  <w:themeFontLang w:val="es-B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A7E274-5CDA-44F0-A4AF-AAC6F683E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34"/>
    <w:qFormat/>
    <w:rsid w:val="00016E7F"/>
    <w:pPr>
      <w:ind w:left="720"/>
    </w:pPr>
  </w:style>
  <w:style w:type="character" w:customStyle="1" w:styleId="PrrafodelistaCar">
    <w:name w:val="Párrafo de lista Car"/>
    <w:link w:val="Prrafodelista"/>
    <w:uiPriority w:val="34"/>
    <w:rsid w:val="00C44496"/>
    <w:rPr>
      <w:rFonts w:eastAsia="Times New Roman"/>
      <w:sz w:val="22"/>
      <w:szCs w:val="22"/>
      <w:lang w:val="es-ES" w:eastAsia="en-US" w:bidi="en-US"/>
    </w:r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link w:val="Textoindependienteprimerasangra2"/>
    <w:uiPriority w:val="99"/>
    <w:rsid w:val="003C4D86"/>
    <w:rPr>
      <w:rFonts w:eastAsia="Times New Roman"/>
      <w:sz w:val="22"/>
      <w:szCs w:val="22"/>
      <w:lang w:val="es-ES" w:eastAsia="en-US" w:bidi="en-US"/>
    </w:rPr>
  </w:style>
  <w:style w:type="paragraph" w:styleId="Revisin">
    <w:name w:val="Revision"/>
    <w:hidden/>
    <w:uiPriority w:val="99"/>
    <w:semiHidden/>
    <w:rsid w:val="004A31C4"/>
    <w:rPr>
      <w:rFonts w:eastAsia="Times New Roman"/>
      <w:sz w:val="22"/>
      <w:szCs w:val="22"/>
      <w:lang w:val="es-ES" w:eastAsia="en-US" w:bidi="en-US"/>
    </w:rPr>
  </w:style>
  <w:style w:type="character" w:styleId="Hipervnculovisitado">
    <w:name w:val="FollowedHyperlink"/>
    <w:basedOn w:val="Fuentedeprrafopredeter"/>
    <w:uiPriority w:val="99"/>
    <w:semiHidden/>
    <w:unhideWhenUsed/>
    <w:rsid w:val="0020141E"/>
    <w:rPr>
      <w:color w:val="800080"/>
      <w:u w:val="single"/>
    </w:rPr>
  </w:style>
  <w:style w:type="paragraph" w:customStyle="1" w:styleId="xl91">
    <w:name w:val="xl91"/>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2">
    <w:name w:val="xl92"/>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3">
    <w:name w:val="xl93"/>
    <w:basedOn w:val="Normal"/>
    <w:rsid w:val="0020141E"/>
    <w:pPr>
      <w:pBdr>
        <w:top w:val="single" w:sz="8" w:space="0" w:color="auto"/>
        <w:left w:val="single" w:sz="4" w:space="0" w:color="auto"/>
        <w:bottom w:val="single" w:sz="8" w:space="0" w:color="auto"/>
        <w:right w:val="single" w:sz="4" w:space="0" w:color="auto"/>
      </w:pBdr>
      <w:shd w:val="clear" w:color="000000" w:fill="336699"/>
      <w:spacing w:before="100" w:beforeAutospacing="1" w:after="100" w:afterAutospacing="1" w:line="240" w:lineRule="auto"/>
      <w:textAlignment w:val="center"/>
    </w:pPr>
    <w:rPr>
      <w:rFonts w:ascii="Times New Roman" w:hAnsi="Times New Roman"/>
      <w:b/>
      <w:bCs/>
      <w:color w:val="FFFFFF"/>
      <w:sz w:val="20"/>
      <w:szCs w:val="20"/>
      <w:lang w:val="es-BO" w:eastAsia="es-BO" w:bidi="ar-SA"/>
    </w:rPr>
  </w:style>
  <w:style w:type="paragraph" w:customStyle="1" w:styleId="xl94">
    <w:name w:val="xl94"/>
    <w:basedOn w:val="Normal"/>
    <w:rsid w:val="0020141E"/>
    <w:pP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95">
    <w:name w:val="xl95"/>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6">
    <w:name w:val="xl96"/>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7">
    <w:name w:val="xl97"/>
    <w:basedOn w:val="Normal"/>
    <w:rsid w:val="0020141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8">
    <w:name w:val="xl98"/>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99">
    <w:name w:val="xl99"/>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0">
    <w:name w:val="xl100"/>
    <w:basedOn w:val="Normal"/>
    <w:rsid w:val="0020141E"/>
    <w:pPr>
      <w:shd w:val="clear" w:color="000000" w:fill="92D05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1">
    <w:name w:val="xl101"/>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2">
    <w:name w:val="xl102"/>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3">
    <w:name w:val="xl103"/>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4">
    <w:name w:val="xl104"/>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5">
    <w:name w:val="xl105"/>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val="es-BO" w:eastAsia="es-BO" w:bidi="ar-SA"/>
    </w:rPr>
  </w:style>
  <w:style w:type="paragraph" w:customStyle="1" w:styleId="xl106">
    <w:name w:val="xl106"/>
    <w:basedOn w:val="Normal"/>
    <w:rsid w:val="0020141E"/>
    <w:pPr>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107">
    <w:name w:val="xl107"/>
    <w:basedOn w:val="Normal"/>
    <w:rsid w:val="0020141E"/>
    <w:pPr>
      <w:pBdr>
        <w:top w:val="single" w:sz="8" w:space="0" w:color="auto"/>
        <w:left w:val="single" w:sz="8" w:space="0" w:color="auto"/>
        <w:bottom w:val="single" w:sz="8" w:space="0" w:color="auto"/>
        <w:right w:val="single" w:sz="4" w:space="0" w:color="auto"/>
      </w:pBdr>
      <w:shd w:val="clear" w:color="000000" w:fill="336699"/>
      <w:spacing w:before="100" w:beforeAutospacing="1" w:after="100" w:afterAutospacing="1" w:line="240" w:lineRule="auto"/>
      <w:jc w:val="center"/>
      <w:textAlignment w:val="center"/>
    </w:pPr>
    <w:rPr>
      <w:rFonts w:ascii="Times New Roman" w:hAnsi="Times New Roman"/>
      <w:b/>
      <w:bCs/>
      <w:color w:val="FFFFFF"/>
      <w:sz w:val="20"/>
      <w:szCs w:val="20"/>
      <w:lang w:val="es-BO" w:eastAsia="es-BO" w:bidi="ar-SA"/>
    </w:rPr>
  </w:style>
  <w:style w:type="paragraph" w:customStyle="1" w:styleId="xl108">
    <w:name w:val="xl108"/>
    <w:basedOn w:val="Normal"/>
    <w:rsid w:val="002014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val="es-BO" w:eastAsia="es-BO" w:bidi="ar-SA"/>
    </w:rPr>
  </w:style>
  <w:style w:type="paragraph" w:customStyle="1" w:styleId="xl109">
    <w:name w:val="xl109"/>
    <w:basedOn w:val="Normal"/>
    <w:rsid w:val="002014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val="es-BO" w:eastAsia="es-BO" w:bidi="ar-SA"/>
    </w:rPr>
  </w:style>
  <w:style w:type="paragraph" w:customStyle="1" w:styleId="xl110">
    <w:name w:val="xl110"/>
    <w:basedOn w:val="Normal"/>
    <w:rsid w:val="0020141E"/>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6502">
      <w:bodyDiv w:val="1"/>
      <w:marLeft w:val="0"/>
      <w:marRight w:val="0"/>
      <w:marTop w:val="0"/>
      <w:marBottom w:val="0"/>
      <w:divBdr>
        <w:top w:val="none" w:sz="0" w:space="0" w:color="auto"/>
        <w:left w:val="none" w:sz="0" w:space="0" w:color="auto"/>
        <w:bottom w:val="none" w:sz="0" w:space="0" w:color="auto"/>
        <w:right w:val="none" w:sz="0" w:space="0" w:color="auto"/>
      </w:divBdr>
    </w:div>
    <w:div w:id="79375486">
      <w:bodyDiv w:val="1"/>
      <w:marLeft w:val="0"/>
      <w:marRight w:val="0"/>
      <w:marTop w:val="0"/>
      <w:marBottom w:val="0"/>
      <w:divBdr>
        <w:top w:val="none" w:sz="0" w:space="0" w:color="auto"/>
        <w:left w:val="none" w:sz="0" w:space="0" w:color="auto"/>
        <w:bottom w:val="none" w:sz="0" w:space="0" w:color="auto"/>
        <w:right w:val="none" w:sz="0" w:space="0" w:color="auto"/>
      </w:divBdr>
    </w:div>
    <w:div w:id="99185953">
      <w:bodyDiv w:val="1"/>
      <w:marLeft w:val="0"/>
      <w:marRight w:val="0"/>
      <w:marTop w:val="0"/>
      <w:marBottom w:val="0"/>
      <w:divBdr>
        <w:top w:val="none" w:sz="0" w:space="0" w:color="auto"/>
        <w:left w:val="none" w:sz="0" w:space="0" w:color="auto"/>
        <w:bottom w:val="none" w:sz="0" w:space="0" w:color="auto"/>
        <w:right w:val="none" w:sz="0" w:space="0" w:color="auto"/>
      </w:divBdr>
    </w:div>
    <w:div w:id="126169881">
      <w:bodyDiv w:val="1"/>
      <w:marLeft w:val="0"/>
      <w:marRight w:val="0"/>
      <w:marTop w:val="0"/>
      <w:marBottom w:val="0"/>
      <w:divBdr>
        <w:top w:val="none" w:sz="0" w:space="0" w:color="auto"/>
        <w:left w:val="none" w:sz="0" w:space="0" w:color="auto"/>
        <w:bottom w:val="none" w:sz="0" w:space="0" w:color="auto"/>
        <w:right w:val="none" w:sz="0" w:space="0" w:color="auto"/>
      </w:divBdr>
    </w:div>
    <w:div w:id="129903768">
      <w:bodyDiv w:val="1"/>
      <w:marLeft w:val="0"/>
      <w:marRight w:val="0"/>
      <w:marTop w:val="0"/>
      <w:marBottom w:val="0"/>
      <w:divBdr>
        <w:top w:val="none" w:sz="0" w:space="0" w:color="auto"/>
        <w:left w:val="none" w:sz="0" w:space="0" w:color="auto"/>
        <w:bottom w:val="none" w:sz="0" w:space="0" w:color="auto"/>
        <w:right w:val="none" w:sz="0" w:space="0" w:color="auto"/>
      </w:divBdr>
    </w:div>
    <w:div w:id="152137790">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5971475">
      <w:bodyDiv w:val="1"/>
      <w:marLeft w:val="0"/>
      <w:marRight w:val="0"/>
      <w:marTop w:val="0"/>
      <w:marBottom w:val="0"/>
      <w:divBdr>
        <w:top w:val="none" w:sz="0" w:space="0" w:color="auto"/>
        <w:left w:val="none" w:sz="0" w:space="0" w:color="auto"/>
        <w:bottom w:val="none" w:sz="0" w:space="0" w:color="auto"/>
        <w:right w:val="none" w:sz="0" w:space="0" w:color="auto"/>
      </w:divBdr>
    </w:div>
    <w:div w:id="215750820">
      <w:bodyDiv w:val="1"/>
      <w:marLeft w:val="0"/>
      <w:marRight w:val="0"/>
      <w:marTop w:val="0"/>
      <w:marBottom w:val="0"/>
      <w:divBdr>
        <w:top w:val="none" w:sz="0" w:space="0" w:color="auto"/>
        <w:left w:val="none" w:sz="0" w:space="0" w:color="auto"/>
        <w:bottom w:val="none" w:sz="0" w:space="0" w:color="auto"/>
        <w:right w:val="none" w:sz="0" w:space="0" w:color="auto"/>
      </w:divBdr>
    </w:div>
    <w:div w:id="270750058">
      <w:bodyDiv w:val="1"/>
      <w:marLeft w:val="0"/>
      <w:marRight w:val="0"/>
      <w:marTop w:val="0"/>
      <w:marBottom w:val="0"/>
      <w:divBdr>
        <w:top w:val="none" w:sz="0" w:space="0" w:color="auto"/>
        <w:left w:val="none" w:sz="0" w:space="0" w:color="auto"/>
        <w:bottom w:val="none" w:sz="0" w:space="0" w:color="auto"/>
        <w:right w:val="none" w:sz="0" w:space="0" w:color="auto"/>
      </w:divBdr>
    </w:div>
    <w:div w:id="315182635">
      <w:bodyDiv w:val="1"/>
      <w:marLeft w:val="0"/>
      <w:marRight w:val="0"/>
      <w:marTop w:val="0"/>
      <w:marBottom w:val="0"/>
      <w:divBdr>
        <w:top w:val="none" w:sz="0" w:space="0" w:color="auto"/>
        <w:left w:val="none" w:sz="0" w:space="0" w:color="auto"/>
        <w:bottom w:val="none" w:sz="0" w:space="0" w:color="auto"/>
        <w:right w:val="none" w:sz="0" w:space="0" w:color="auto"/>
      </w:divBdr>
    </w:div>
    <w:div w:id="322125880">
      <w:bodyDiv w:val="1"/>
      <w:marLeft w:val="0"/>
      <w:marRight w:val="0"/>
      <w:marTop w:val="0"/>
      <w:marBottom w:val="0"/>
      <w:divBdr>
        <w:top w:val="none" w:sz="0" w:space="0" w:color="auto"/>
        <w:left w:val="none" w:sz="0" w:space="0" w:color="auto"/>
        <w:bottom w:val="none" w:sz="0" w:space="0" w:color="auto"/>
        <w:right w:val="none" w:sz="0" w:space="0" w:color="auto"/>
      </w:divBdr>
    </w:div>
    <w:div w:id="338166363">
      <w:bodyDiv w:val="1"/>
      <w:marLeft w:val="0"/>
      <w:marRight w:val="0"/>
      <w:marTop w:val="0"/>
      <w:marBottom w:val="0"/>
      <w:divBdr>
        <w:top w:val="none" w:sz="0" w:space="0" w:color="auto"/>
        <w:left w:val="none" w:sz="0" w:space="0" w:color="auto"/>
        <w:bottom w:val="none" w:sz="0" w:space="0" w:color="auto"/>
        <w:right w:val="none" w:sz="0" w:space="0" w:color="auto"/>
      </w:divBdr>
    </w:div>
    <w:div w:id="341933098">
      <w:bodyDiv w:val="1"/>
      <w:marLeft w:val="0"/>
      <w:marRight w:val="0"/>
      <w:marTop w:val="0"/>
      <w:marBottom w:val="0"/>
      <w:divBdr>
        <w:top w:val="none" w:sz="0" w:space="0" w:color="auto"/>
        <w:left w:val="none" w:sz="0" w:space="0" w:color="auto"/>
        <w:bottom w:val="none" w:sz="0" w:space="0" w:color="auto"/>
        <w:right w:val="none" w:sz="0" w:space="0" w:color="auto"/>
      </w:divBdr>
    </w:div>
    <w:div w:id="410935787">
      <w:bodyDiv w:val="1"/>
      <w:marLeft w:val="0"/>
      <w:marRight w:val="0"/>
      <w:marTop w:val="0"/>
      <w:marBottom w:val="0"/>
      <w:divBdr>
        <w:top w:val="none" w:sz="0" w:space="0" w:color="auto"/>
        <w:left w:val="none" w:sz="0" w:space="0" w:color="auto"/>
        <w:bottom w:val="none" w:sz="0" w:space="0" w:color="auto"/>
        <w:right w:val="none" w:sz="0" w:space="0" w:color="auto"/>
      </w:divBdr>
    </w:div>
    <w:div w:id="446857137">
      <w:bodyDiv w:val="1"/>
      <w:marLeft w:val="0"/>
      <w:marRight w:val="0"/>
      <w:marTop w:val="0"/>
      <w:marBottom w:val="0"/>
      <w:divBdr>
        <w:top w:val="none" w:sz="0" w:space="0" w:color="auto"/>
        <w:left w:val="none" w:sz="0" w:space="0" w:color="auto"/>
        <w:bottom w:val="none" w:sz="0" w:space="0" w:color="auto"/>
        <w:right w:val="none" w:sz="0" w:space="0" w:color="auto"/>
      </w:divBdr>
    </w:div>
    <w:div w:id="450635345">
      <w:bodyDiv w:val="1"/>
      <w:marLeft w:val="0"/>
      <w:marRight w:val="0"/>
      <w:marTop w:val="0"/>
      <w:marBottom w:val="0"/>
      <w:divBdr>
        <w:top w:val="none" w:sz="0" w:space="0" w:color="auto"/>
        <w:left w:val="none" w:sz="0" w:space="0" w:color="auto"/>
        <w:bottom w:val="none" w:sz="0" w:space="0" w:color="auto"/>
        <w:right w:val="none" w:sz="0" w:space="0" w:color="auto"/>
      </w:divBdr>
    </w:div>
    <w:div w:id="473647895">
      <w:bodyDiv w:val="1"/>
      <w:marLeft w:val="0"/>
      <w:marRight w:val="0"/>
      <w:marTop w:val="0"/>
      <w:marBottom w:val="0"/>
      <w:divBdr>
        <w:top w:val="none" w:sz="0" w:space="0" w:color="auto"/>
        <w:left w:val="none" w:sz="0" w:space="0" w:color="auto"/>
        <w:bottom w:val="none" w:sz="0" w:space="0" w:color="auto"/>
        <w:right w:val="none" w:sz="0" w:space="0" w:color="auto"/>
      </w:divBdr>
    </w:div>
    <w:div w:id="531722264">
      <w:bodyDiv w:val="1"/>
      <w:marLeft w:val="0"/>
      <w:marRight w:val="0"/>
      <w:marTop w:val="0"/>
      <w:marBottom w:val="0"/>
      <w:divBdr>
        <w:top w:val="none" w:sz="0" w:space="0" w:color="auto"/>
        <w:left w:val="none" w:sz="0" w:space="0" w:color="auto"/>
        <w:bottom w:val="none" w:sz="0" w:space="0" w:color="auto"/>
        <w:right w:val="none" w:sz="0" w:space="0" w:color="auto"/>
      </w:divBdr>
    </w:div>
    <w:div w:id="578907711">
      <w:bodyDiv w:val="1"/>
      <w:marLeft w:val="0"/>
      <w:marRight w:val="0"/>
      <w:marTop w:val="0"/>
      <w:marBottom w:val="0"/>
      <w:divBdr>
        <w:top w:val="none" w:sz="0" w:space="0" w:color="auto"/>
        <w:left w:val="none" w:sz="0" w:space="0" w:color="auto"/>
        <w:bottom w:val="none" w:sz="0" w:space="0" w:color="auto"/>
        <w:right w:val="none" w:sz="0" w:space="0" w:color="auto"/>
      </w:divBdr>
    </w:div>
    <w:div w:id="585382086">
      <w:bodyDiv w:val="1"/>
      <w:marLeft w:val="0"/>
      <w:marRight w:val="0"/>
      <w:marTop w:val="0"/>
      <w:marBottom w:val="0"/>
      <w:divBdr>
        <w:top w:val="none" w:sz="0" w:space="0" w:color="auto"/>
        <w:left w:val="none" w:sz="0" w:space="0" w:color="auto"/>
        <w:bottom w:val="none" w:sz="0" w:space="0" w:color="auto"/>
        <w:right w:val="none" w:sz="0" w:space="0" w:color="auto"/>
      </w:divBdr>
    </w:div>
    <w:div w:id="605775180">
      <w:bodyDiv w:val="1"/>
      <w:marLeft w:val="0"/>
      <w:marRight w:val="0"/>
      <w:marTop w:val="0"/>
      <w:marBottom w:val="0"/>
      <w:divBdr>
        <w:top w:val="none" w:sz="0" w:space="0" w:color="auto"/>
        <w:left w:val="none" w:sz="0" w:space="0" w:color="auto"/>
        <w:bottom w:val="none" w:sz="0" w:space="0" w:color="auto"/>
        <w:right w:val="none" w:sz="0" w:space="0" w:color="auto"/>
      </w:divBdr>
    </w:div>
    <w:div w:id="648872140">
      <w:bodyDiv w:val="1"/>
      <w:marLeft w:val="0"/>
      <w:marRight w:val="0"/>
      <w:marTop w:val="0"/>
      <w:marBottom w:val="0"/>
      <w:divBdr>
        <w:top w:val="none" w:sz="0" w:space="0" w:color="auto"/>
        <w:left w:val="none" w:sz="0" w:space="0" w:color="auto"/>
        <w:bottom w:val="none" w:sz="0" w:space="0" w:color="auto"/>
        <w:right w:val="none" w:sz="0" w:space="0" w:color="auto"/>
      </w:divBdr>
    </w:div>
    <w:div w:id="708409534">
      <w:bodyDiv w:val="1"/>
      <w:marLeft w:val="0"/>
      <w:marRight w:val="0"/>
      <w:marTop w:val="0"/>
      <w:marBottom w:val="0"/>
      <w:divBdr>
        <w:top w:val="none" w:sz="0" w:space="0" w:color="auto"/>
        <w:left w:val="none" w:sz="0" w:space="0" w:color="auto"/>
        <w:bottom w:val="none" w:sz="0" w:space="0" w:color="auto"/>
        <w:right w:val="none" w:sz="0" w:space="0" w:color="auto"/>
      </w:divBdr>
    </w:div>
    <w:div w:id="709307185">
      <w:bodyDiv w:val="1"/>
      <w:marLeft w:val="0"/>
      <w:marRight w:val="0"/>
      <w:marTop w:val="0"/>
      <w:marBottom w:val="0"/>
      <w:divBdr>
        <w:top w:val="none" w:sz="0" w:space="0" w:color="auto"/>
        <w:left w:val="none" w:sz="0" w:space="0" w:color="auto"/>
        <w:bottom w:val="none" w:sz="0" w:space="0" w:color="auto"/>
        <w:right w:val="none" w:sz="0" w:space="0" w:color="auto"/>
      </w:divBdr>
    </w:div>
    <w:div w:id="761923810">
      <w:bodyDiv w:val="1"/>
      <w:marLeft w:val="0"/>
      <w:marRight w:val="0"/>
      <w:marTop w:val="0"/>
      <w:marBottom w:val="0"/>
      <w:divBdr>
        <w:top w:val="none" w:sz="0" w:space="0" w:color="auto"/>
        <w:left w:val="none" w:sz="0" w:space="0" w:color="auto"/>
        <w:bottom w:val="none" w:sz="0" w:space="0" w:color="auto"/>
        <w:right w:val="none" w:sz="0" w:space="0" w:color="auto"/>
      </w:divBdr>
    </w:div>
    <w:div w:id="793449932">
      <w:bodyDiv w:val="1"/>
      <w:marLeft w:val="0"/>
      <w:marRight w:val="0"/>
      <w:marTop w:val="0"/>
      <w:marBottom w:val="0"/>
      <w:divBdr>
        <w:top w:val="none" w:sz="0" w:space="0" w:color="auto"/>
        <w:left w:val="none" w:sz="0" w:space="0" w:color="auto"/>
        <w:bottom w:val="none" w:sz="0" w:space="0" w:color="auto"/>
        <w:right w:val="none" w:sz="0" w:space="0" w:color="auto"/>
      </w:divBdr>
    </w:div>
    <w:div w:id="840898291">
      <w:bodyDiv w:val="1"/>
      <w:marLeft w:val="0"/>
      <w:marRight w:val="0"/>
      <w:marTop w:val="0"/>
      <w:marBottom w:val="0"/>
      <w:divBdr>
        <w:top w:val="none" w:sz="0" w:space="0" w:color="auto"/>
        <w:left w:val="none" w:sz="0" w:space="0" w:color="auto"/>
        <w:bottom w:val="none" w:sz="0" w:space="0" w:color="auto"/>
        <w:right w:val="none" w:sz="0" w:space="0" w:color="auto"/>
      </w:divBdr>
    </w:div>
    <w:div w:id="855385686">
      <w:bodyDiv w:val="1"/>
      <w:marLeft w:val="0"/>
      <w:marRight w:val="0"/>
      <w:marTop w:val="0"/>
      <w:marBottom w:val="0"/>
      <w:divBdr>
        <w:top w:val="none" w:sz="0" w:space="0" w:color="auto"/>
        <w:left w:val="none" w:sz="0" w:space="0" w:color="auto"/>
        <w:bottom w:val="none" w:sz="0" w:space="0" w:color="auto"/>
        <w:right w:val="none" w:sz="0" w:space="0" w:color="auto"/>
      </w:divBdr>
    </w:div>
    <w:div w:id="857424068">
      <w:bodyDiv w:val="1"/>
      <w:marLeft w:val="0"/>
      <w:marRight w:val="0"/>
      <w:marTop w:val="0"/>
      <w:marBottom w:val="0"/>
      <w:divBdr>
        <w:top w:val="none" w:sz="0" w:space="0" w:color="auto"/>
        <w:left w:val="none" w:sz="0" w:space="0" w:color="auto"/>
        <w:bottom w:val="none" w:sz="0" w:space="0" w:color="auto"/>
        <w:right w:val="none" w:sz="0" w:space="0" w:color="auto"/>
      </w:divBdr>
    </w:div>
    <w:div w:id="892735249">
      <w:bodyDiv w:val="1"/>
      <w:marLeft w:val="0"/>
      <w:marRight w:val="0"/>
      <w:marTop w:val="0"/>
      <w:marBottom w:val="0"/>
      <w:divBdr>
        <w:top w:val="none" w:sz="0" w:space="0" w:color="auto"/>
        <w:left w:val="none" w:sz="0" w:space="0" w:color="auto"/>
        <w:bottom w:val="none" w:sz="0" w:space="0" w:color="auto"/>
        <w:right w:val="none" w:sz="0" w:space="0" w:color="auto"/>
      </w:divBdr>
    </w:div>
    <w:div w:id="964385848">
      <w:bodyDiv w:val="1"/>
      <w:marLeft w:val="0"/>
      <w:marRight w:val="0"/>
      <w:marTop w:val="0"/>
      <w:marBottom w:val="0"/>
      <w:divBdr>
        <w:top w:val="none" w:sz="0" w:space="0" w:color="auto"/>
        <w:left w:val="none" w:sz="0" w:space="0" w:color="auto"/>
        <w:bottom w:val="none" w:sz="0" w:space="0" w:color="auto"/>
        <w:right w:val="none" w:sz="0" w:space="0" w:color="auto"/>
      </w:divBdr>
    </w:div>
    <w:div w:id="1011420762">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08624821">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03789819">
      <w:bodyDiv w:val="1"/>
      <w:marLeft w:val="0"/>
      <w:marRight w:val="0"/>
      <w:marTop w:val="0"/>
      <w:marBottom w:val="0"/>
      <w:divBdr>
        <w:top w:val="none" w:sz="0" w:space="0" w:color="auto"/>
        <w:left w:val="none" w:sz="0" w:space="0" w:color="auto"/>
        <w:bottom w:val="none" w:sz="0" w:space="0" w:color="auto"/>
        <w:right w:val="none" w:sz="0" w:space="0" w:color="auto"/>
      </w:divBdr>
    </w:div>
    <w:div w:id="1204102286">
      <w:bodyDiv w:val="1"/>
      <w:marLeft w:val="0"/>
      <w:marRight w:val="0"/>
      <w:marTop w:val="0"/>
      <w:marBottom w:val="0"/>
      <w:divBdr>
        <w:top w:val="none" w:sz="0" w:space="0" w:color="auto"/>
        <w:left w:val="none" w:sz="0" w:space="0" w:color="auto"/>
        <w:bottom w:val="none" w:sz="0" w:space="0" w:color="auto"/>
        <w:right w:val="none" w:sz="0" w:space="0" w:color="auto"/>
      </w:divBdr>
    </w:div>
    <w:div w:id="1216969703">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21230922">
      <w:bodyDiv w:val="1"/>
      <w:marLeft w:val="0"/>
      <w:marRight w:val="0"/>
      <w:marTop w:val="0"/>
      <w:marBottom w:val="0"/>
      <w:divBdr>
        <w:top w:val="none" w:sz="0" w:space="0" w:color="auto"/>
        <w:left w:val="none" w:sz="0" w:space="0" w:color="auto"/>
        <w:bottom w:val="none" w:sz="0" w:space="0" w:color="auto"/>
        <w:right w:val="none" w:sz="0" w:space="0" w:color="auto"/>
      </w:divBdr>
    </w:div>
    <w:div w:id="1342898344">
      <w:bodyDiv w:val="1"/>
      <w:marLeft w:val="0"/>
      <w:marRight w:val="0"/>
      <w:marTop w:val="0"/>
      <w:marBottom w:val="0"/>
      <w:divBdr>
        <w:top w:val="none" w:sz="0" w:space="0" w:color="auto"/>
        <w:left w:val="none" w:sz="0" w:space="0" w:color="auto"/>
        <w:bottom w:val="none" w:sz="0" w:space="0" w:color="auto"/>
        <w:right w:val="none" w:sz="0" w:space="0" w:color="auto"/>
      </w:divBdr>
    </w:div>
    <w:div w:id="1458258357">
      <w:bodyDiv w:val="1"/>
      <w:marLeft w:val="0"/>
      <w:marRight w:val="0"/>
      <w:marTop w:val="0"/>
      <w:marBottom w:val="0"/>
      <w:divBdr>
        <w:top w:val="none" w:sz="0" w:space="0" w:color="auto"/>
        <w:left w:val="none" w:sz="0" w:space="0" w:color="auto"/>
        <w:bottom w:val="none" w:sz="0" w:space="0" w:color="auto"/>
        <w:right w:val="none" w:sz="0" w:space="0" w:color="auto"/>
      </w:divBdr>
    </w:div>
    <w:div w:id="1478568795">
      <w:bodyDiv w:val="1"/>
      <w:marLeft w:val="0"/>
      <w:marRight w:val="0"/>
      <w:marTop w:val="0"/>
      <w:marBottom w:val="0"/>
      <w:divBdr>
        <w:top w:val="none" w:sz="0" w:space="0" w:color="auto"/>
        <w:left w:val="none" w:sz="0" w:space="0" w:color="auto"/>
        <w:bottom w:val="none" w:sz="0" w:space="0" w:color="auto"/>
        <w:right w:val="none" w:sz="0" w:space="0" w:color="auto"/>
      </w:divBdr>
    </w:div>
    <w:div w:id="1504275139">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53169928">
      <w:bodyDiv w:val="1"/>
      <w:marLeft w:val="0"/>
      <w:marRight w:val="0"/>
      <w:marTop w:val="0"/>
      <w:marBottom w:val="0"/>
      <w:divBdr>
        <w:top w:val="none" w:sz="0" w:space="0" w:color="auto"/>
        <w:left w:val="none" w:sz="0" w:space="0" w:color="auto"/>
        <w:bottom w:val="none" w:sz="0" w:space="0" w:color="auto"/>
        <w:right w:val="none" w:sz="0" w:space="0" w:color="auto"/>
      </w:divBdr>
    </w:div>
    <w:div w:id="1667051870">
      <w:bodyDiv w:val="1"/>
      <w:marLeft w:val="0"/>
      <w:marRight w:val="0"/>
      <w:marTop w:val="0"/>
      <w:marBottom w:val="0"/>
      <w:divBdr>
        <w:top w:val="none" w:sz="0" w:space="0" w:color="auto"/>
        <w:left w:val="none" w:sz="0" w:space="0" w:color="auto"/>
        <w:bottom w:val="none" w:sz="0" w:space="0" w:color="auto"/>
        <w:right w:val="none" w:sz="0" w:space="0" w:color="auto"/>
      </w:divBdr>
    </w:div>
    <w:div w:id="1708019142">
      <w:bodyDiv w:val="1"/>
      <w:marLeft w:val="0"/>
      <w:marRight w:val="0"/>
      <w:marTop w:val="0"/>
      <w:marBottom w:val="0"/>
      <w:divBdr>
        <w:top w:val="none" w:sz="0" w:space="0" w:color="auto"/>
        <w:left w:val="none" w:sz="0" w:space="0" w:color="auto"/>
        <w:bottom w:val="none" w:sz="0" w:space="0" w:color="auto"/>
        <w:right w:val="none" w:sz="0" w:space="0" w:color="auto"/>
      </w:divBdr>
    </w:div>
    <w:div w:id="1716002247">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69040723">
      <w:bodyDiv w:val="1"/>
      <w:marLeft w:val="0"/>
      <w:marRight w:val="0"/>
      <w:marTop w:val="0"/>
      <w:marBottom w:val="0"/>
      <w:divBdr>
        <w:top w:val="none" w:sz="0" w:space="0" w:color="auto"/>
        <w:left w:val="none" w:sz="0" w:space="0" w:color="auto"/>
        <w:bottom w:val="none" w:sz="0" w:space="0" w:color="auto"/>
        <w:right w:val="none" w:sz="0" w:space="0" w:color="auto"/>
      </w:divBdr>
    </w:div>
    <w:div w:id="1860463505">
      <w:bodyDiv w:val="1"/>
      <w:marLeft w:val="0"/>
      <w:marRight w:val="0"/>
      <w:marTop w:val="0"/>
      <w:marBottom w:val="0"/>
      <w:divBdr>
        <w:top w:val="none" w:sz="0" w:space="0" w:color="auto"/>
        <w:left w:val="none" w:sz="0" w:space="0" w:color="auto"/>
        <w:bottom w:val="none" w:sz="0" w:space="0" w:color="auto"/>
        <w:right w:val="none" w:sz="0" w:space="0" w:color="auto"/>
      </w:divBdr>
    </w:div>
    <w:div w:id="1900440933">
      <w:bodyDiv w:val="1"/>
      <w:marLeft w:val="0"/>
      <w:marRight w:val="0"/>
      <w:marTop w:val="0"/>
      <w:marBottom w:val="0"/>
      <w:divBdr>
        <w:top w:val="none" w:sz="0" w:space="0" w:color="auto"/>
        <w:left w:val="none" w:sz="0" w:space="0" w:color="auto"/>
        <w:bottom w:val="none" w:sz="0" w:space="0" w:color="auto"/>
        <w:right w:val="none" w:sz="0" w:space="0" w:color="auto"/>
      </w:divBdr>
    </w:div>
    <w:div w:id="1926962352">
      <w:bodyDiv w:val="1"/>
      <w:marLeft w:val="0"/>
      <w:marRight w:val="0"/>
      <w:marTop w:val="0"/>
      <w:marBottom w:val="0"/>
      <w:divBdr>
        <w:top w:val="none" w:sz="0" w:space="0" w:color="auto"/>
        <w:left w:val="none" w:sz="0" w:space="0" w:color="auto"/>
        <w:bottom w:val="none" w:sz="0" w:space="0" w:color="auto"/>
        <w:right w:val="none" w:sz="0" w:space="0" w:color="auto"/>
      </w:divBdr>
    </w:div>
    <w:div w:id="1933857359">
      <w:bodyDiv w:val="1"/>
      <w:marLeft w:val="0"/>
      <w:marRight w:val="0"/>
      <w:marTop w:val="0"/>
      <w:marBottom w:val="0"/>
      <w:divBdr>
        <w:top w:val="none" w:sz="0" w:space="0" w:color="auto"/>
        <w:left w:val="none" w:sz="0" w:space="0" w:color="auto"/>
        <w:bottom w:val="none" w:sz="0" w:space="0" w:color="auto"/>
        <w:right w:val="none" w:sz="0" w:space="0" w:color="auto"/>
      </w:divBdr>
    </w:div>
    <w:div w:id="1949770448">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94287819">
      <w:bodyDiv w:val="1"/>
      <w:marLeft w:val="0"/>
      <w:marRight w:val="0"/>
      <w:marTop w:val="0"/>
      <w:marBottom w:val="0"/>
      <w:divBdr>
        <w:top w:val="none" w:sz="0" w:space="0" w:color="auto"/>
        <w:left w:val="none" w:sz="0" w:space="0" w:color="auto"/>
        <w:bottom w:val="none" w:sz="0" w:space="0" w:color="auto"/>
        <w:right w:val="none" w:sz="0" w:space="0" w:color="auto"/>
      </w:divBdr>
    </w:div>
    <w:div w:id="2027905073">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103909332">
      <w:bodyDiv w:val="1"/>
      <w:marLeft w:val="0"/>
      <w:marRight w:val="0"/>
      <w:marTop w:val="0"/>
      <w:marBottom w:val="0"/>
      <w:divBdr>
        <w:top w:val="none" w:sz="0" w:space="0" w:color="auto"/>
        <w:left w:val="none" w:sz="0" w:space="0" w:color="auto"/>
        <w:bottom w:val="none" w:sz="0" w:space="0" w:color="auto"/>
        <w:right w:val="none" w:sz="0" w:space="0" w:color="auto"/>
      </w:divBdr>
    </w:div>
    <w:div w:id="213570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2016-01-08T12:57:48+00:00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29961665-A0EF-49FF-85A1-AEF3F148D5BD}">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DA8E50F5-7066-4906-BE58-CA36486EB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9070</Words>
  <Characters>49885</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58838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2016-02-04T22:01:00Z</cp:lastPrinted>
  <dcterms:created xsi:type="dcterms:W3CDTF">2016-02-10T20:33:00Z</dcterms:created>
  <dcterms:modified xsi:type="dcterms:W3CDTF">2016-02-10T20:33:00Z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